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8C0208" w:rsidRPr="008C0208">
        <w:t xml:space="preserve">Oprava kolejí a výhybek v </w:t>
      </w:r>
      <w:proofErr w:type="spellStart"/>
      <w:r w:rsidR="008C0208" w:rsidRPr="008C0208">
        <w:t>žst</w:t>
      </w:r>
      <w:proofErr w:type="spellEnd"/>
      <w:r w:rsidR="008C0208" w:rsidRPr="008C0208">
        <w:t>. Přelouč</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D77605">
      <w:pPr>
        <w:pStyle w:val="Textbezodsazen"/>
      </w:pPr>
      <w:r>
        <w:t>ev. č. registru VZ: "[</w:t>
      </w:r>
      <w:r w:rsidRPr="00F422D3">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8C0208">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8C0208" w:rsidRPr="008C0208">
        <w:rPr>
          <w:b/>
        </w:rPr>
        <w:t xml:space="preserve">Oprava kolejí a výhybek v </w:t>
      </w:r>
      <w:proofErr w:type="spellStart"/>
      <w:r w:rsidR="008C0208" w:rsidRPr="008C0208">
        <w:rPr>
          <w:b/>
        </w:rPr>
        <w:t>žst</w:t>
      </w:r>
      <w:proofErr w:type="spellEnd"/>
      <w:r w:rsidR="008C0208" w:rsidRPr="008C0208">
        <w:rPr>
          <w:b/>
        </w:rPr>
        <w:t>. Přelouč</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37DE" w:rsidRDefault="006D37DE" w:rsidP="006D37DE">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733922" w:rsidRPr="00660CBF">
          <w:rPr>
            <w:rStyle w:val="Hypertextovodkaz"/>
            <w:noProof w:val="0"/>
          </w:rPr>
          <w:t>https://old.www.szdc.cz/dalsi-informace/dokumenty-a-predpisy.html</w:t>
        </w:r>
      </w:hyperlink>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F97DBD" w:rsidRDefault="00F24489" w:rsidP="006D37DE">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6D37DE" w:rsidRDefault="00F24489" w:rsidP="00F24489">
      <w:pPr>
        <w:pStyle w:val="Text1-1"/>
      </w:pPr>
      <w:r w:rsidRPr="006D37D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37DE">
        <w:rPr>
          <w:rStyle w:val="OdstavecsmlouvyChar"/>
          <w:rFonts w:eastAsiaTheme="minorHAnsi"/>
        </w:rPr>
        <w:t xml:space="preserve"> </w:t>
      </w:r>
      <w:r w:rsidRPr="006D37DE">
        <w:t xml:space="preserve">režim přenesení daňové povinnosti dle </w:t>
      </w:r>
      <w:proofErr w:type="spellStart"/>
      <w:r w:rsidRPr="006D37DE">
        <w:t>ust</w:t>
      </w:r>
      <w:proofErr w:type="spellEnd"/>
      <w:r w:rsidRPr="006D37DE">
        <w:t xml:space="preserve">. § 92a, zákona č. 235/2004 Sb., o dani z přidané hodnoty, ve znění pozdějších předpisů (dále jen „zákona o DPH“), osobou povinnou k dani dle </w:t>
      </w:r>
      <w:proofErr w:type="spellStart"/>
      <w:r w:rsidRPr="006D37DE">
        <w:t>ust</w:t>
      </w:r>
      <w:proofErr w:type="spellEnd"/>
      <w:r w:rsidRPr="006D37DE">
        <w:t xml:space="preserve">. § 5 odst. 1 zákona o DPH, neboť přijatá plnění použije pro svou ekonomickou činnost, a je tedy osobou povinnou přiznat a zaplatit DPH dle </w:t>
      </w:r>
      <w:proofErr w:type="spellStart"/>
      <w:r w:rsidRPr="006D37DE">
        <w:t>ust</w:t>
      </w:r>
      <w:proofErr w:type="spellEnd"/>
      <w:r w:rsidRPr="006D37DE">
        <w: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970BA3" w:rsidRDefault="00F24489" w:rsidP="00F24489">
      <w:pPr>
        <w:pStyle w:val="Textbezslovn"/>
        <w:rPr>
          <w:b/>
        </w:rPr>
      </w:pPr>
      <w:r w:rsidRPr="00F24489">
        <w:rPr>
          <w:b/>
        </w:rPr>
        <w:t xml:space="preserve">Celková lhůta pro dokončení Díla činí </w:t>
      </w:r>
      <w:r w:rsidRPr="00970BA3">
        <w:rPr>
          <w:b/>
        </w:rPr>
        <w:t xml:space="preserve">celkem </w:t>
      </w:r>
      <w:r w:rsidR="008C0208">
        <w:rPr>
          <w:b/>
        </w:rPr>
        <w:t>9</w:t>
      </w:r>
      <w:r w:rsidRPr="00970BA3">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970BA3">
        <w:t xml:space="preserve">Lhůta pro dokončení stavebních prací činí celkem </w:t>
      </w:r>
      <w:r w:rsidR="008C0208">
        <w:rPr>
          <w:b/>
        </w:rPr>
        <w:t>8</w:t>
      </w:r>
      <w:r w:rsidR="00970BA3">
        <w:rPr>
          <w:b/>
        </w:rPr>
        <w:t xml:space="preserve"> </w:t>
      </w:r>
      <w:r w:rsidRPr="00970BA3">
        <w:rPr>
          <w:b/>
        </w:rPr>
        <w:t>měsíců</w:t>
      </w:r>
      <w:r w:rsidRPr="00970BA3">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5374B" w:rsidRPr="00C6271E" w:rsidRDefault="00F5374B" w:rsidP="00C6271E">
      <w:pPr>
        <w:pStyle w:val="Text1-1"/>
      </w:pPr>
      <w:r w:rsidRPr="00C6271E">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1030F9" w:rsidRPr="00C6271E">
        <w:t>, se toto ustanovení nepoužije.</w:t>
      </w:r>
    </w:p>
    <w:p w:rsidR="00F24489" w:rsidRPr="00970BA3" w:rsidRDefault="00F24489" w:rsidP="00F24489">
      <w:pPr>
        <w:pStyle w:val="Text1-1"/>
      </w:pPr>
      <w:r w:rsidRPr="00970BA3">
        <w:t>Zhotovitel se zavazuje zajistit realizaci prací na Díle tak, aby v případě nepřetržitých výluk trvajících více než 36 hodin pro</w:t>
      </w:r>
      <w:r w:rsidR="00150241">
        <w:t xml:space="preserve">bíhala realizace prací na Díle </w:t>
      </w:r>
      <w:r w:rsidRPr="00970BA3">
        <w:t>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1F71AD"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1F71AD" w:rsidRDefault="00214C3E" w:rsidP="00214C3E">
      <w:pPr>
        <w:pStyle w:val="Text1-1"/>
      </w:pPr>
      <w:r w:rsidRPr="001F71AD">
        <w:t xml:space="preserve">Objednatel si vyhrazuje v souladu s § 105, </w:t>
      </w:r>
      <w:proofErr w:type="gramStart"/>
      <w:r w:rsidRPr="001F71AD">
        <w:t>odst.2 zákona</w:t>
      </w:r>
      <w:proofErr w:type="gramEnd"/>
      <w:r w:rsidRPr="001F71AD">
        <w:t xml:space="preserve"> č. 134/2016 Sb., o zadávání veřejných zakázek (dále jen „ZZVZ“) požadavek, že níže uvedené významné činnosti při plnění veřejné zakázky musí být plněny přímo Zhotovitelem jeho vlastními prostředky:</w:t>
      </w:r>
    </w:p>
    <w:p w:rsidR="00FB2117" w:rsidRDefault="00FB2117" w:rsidP="00FB2117">
      <w:pPr>
        <w:pStyle w:val="Odrka1-1"/>
        <w:numPr>
          <w:ilvl w:val="0"/>
          <w:numId w:val="0"/>
        </w:numPr>
        <w:ind w:left="1077"/>
        <w:rPr>
          <w:rFonts w:eastAsia="Calibri"/>
          <w:b/>
        </w:rPr>
      </w:pPr>
      <w:r w:rsidRPr="007C484A">
        <w:rPr>
          <w:rFonts w:eastAsia="Calibri"/>
          <w:b/>
        </w:rPr>
        <w:t>SO 1</w:t>
      </w:r>
    </w:p>
    <w:p w:rsidR="00FB2117" w:rsidRPr="00C62F90" w:rsidRDefault="00FB2117" w:rsidP="00FB2117">
      <w:pPr>
        <w:pStyle w:val="Odrka1-1"/>
        <w:numPr>
          <w:ilvl w:val="0"/>
          <w:numId w:val="0"/>
        </w:numPr>
        <w:spacing w:after="0"/>
        <w:ind w:left="1984" w:right="-370" w:hanging="907"/>
        <w:rPr>
          <w:rFonts w:eastAsia="Calibri"/>
        </w:rPr>
      </w:pPr>
      <w:r>
        <w:rPr>
          <w:rFonts w:eastAsia="Calibri"/>
        </w:rPr>
        <w:t xml:space="preserve">pol. č. </w:t>
      </w:r>
      <w:r w:rsidRPr="00C62F90">
        <w:rPr>
          <w:rFonts w:eastAsia="Calibri"/>
        </w:rPr>
        <w:t>15</w:t>
      </w:r>
      <w:r>
        <w:rPr>
          <w:rFonts w:eastAsia="Calibri"/>
        </w:rPr>
        <w:t>,</w:t>
      </w:r>
      <w:r>
        <w:rPr>
          <w:rFonts w:eastAsia="Calibri"/>
        </w:rPr>
        <w:tab/>
        <w:t xml:space="preserve">kód </w:t>
      </w:r>
      <w:r w:rsidRPr="00C62F90">
        <w:rPr>
          <w:rFonts w:eastAsia="Calibri"/>
        </w:rPr>
        <w:t>5909032020</w:t>
      </w:r>
      <w:r>
        <w:rPr>
          <w:rFonts w:eastAsia="Calibri"/>
        </w:rPr>
        <w:t xml:space="preserve"> </w:t>
      </w:r>
      <w:r w:rsidRPr="00C62F90">
        <w:rPr>
          <w:rFonts w:eastAsia="Calibri"/>
        </w:rPr>
        <w:t>Přesná úpra</w:t>
      </w:r>
      <w:r>
        <w:rPr>
          <w:rFonts w:eastAsia="Calibri"/>
        </w:rPr>
        <w:t>va GPK koleje směrové a výškové</w:t>
      </w:r>
      <w:r>
        <w:rPr>
          <w:rFonts w:eastAsia="Calibri"/>
        </w:rPr>
        <w:tab/>
      </w:r>
      <w:r>
        <w:rPr>
          <w:rFonts w:eastAsia="Calibri"/>
        </w:rPr>
        <w:tab/>
      </w:r>
      <w:r>
        <w:rPr>
          <w:rFonts w:eastAsia="Calibri"/>
        </w:rPr>
        <w:tab/>
        <w:t xml:space="preserve">   </w:t>
      </w:r>
      <w:r>
        <w:rPr>
          <w:rFonts w:eastAsia="Calibri"/>
        </w:rPr>
        <w:tab/>
        <w:t xml:space="preserve">   </w:t>
      </w:r>
      <w:r w:rsidRPr="00C62F90">
        <w:rPr>
          <w:rFonts w:eastAsia="Calibri"/>
        </w:rPr>
        <w:t>uspořádání pražce betonové</w:t>
      </w:r>
    </w:p>
    <w:p w:rsidR="00FB2117" w:rsidRPr="00C62F90" w:rsidRDefault="00FB2117" w:rsidP="00FB2117">
      <w:pPr>
        <w:pStyle w:val="Odrka1-1"/>
        <w:numPr>
          <w:ilvl w:val="0"/>
          <w:numId w:val="0"/>
        </w:numPr>
        <w:spacing w:after="0"/>
        <w:ind w:left="1984" w:hanging="907"/>
        <w:rPr>
          <w:rFonts w:eastAsia="Calibri"/>
        </w:rPr>
      </w:pPr>
      <w:r>
        <w:rPr>
          <w:rFonts w:eastAsia="Calibri"/>
        </w:rPr>
        <w:t xml:space="preserve">pol. č. </w:t>
      </w:r>
      <w:r w:rsidRPr="00C62F90">
        <w:rPr>
          <w:rFonts w:eastAsia="Calibri"/>
        </w:rPr>
        <w:t>16</w:t>
      </w:r>
      <w:r>
        <w:rPr>
          <w:rFonts w:eastAsia="Calibri"/>
        </w:rPr>
        <w:t>,</w:t>
      </w:r>
      <w:r w:rsidRPr="00C62F90">
        <w:rPr>
          <w:rFonts w:eastAsia="Calibri"/>
        </w:rPr>
        <w:tab/>
      </w:r>
      <w:r>
        <w:rPr>
          <w:rFonts w:eastAsia="Calibri"/>
        </w:rPr>
        <w:t xml:space="preserve">kód </w:t>
      </w:r>
      <w:r w:rsidRPr="00C62F90">
        <w:rPr>
          <w:rFonts w:eastAsia="Calibri"/>
        </w:rPr>
        <w:t>5909030020</w:t>
      </w:r>
      <w:r>
        <w:rPr>
          <w:rFonts w:eastAsia="Calibri"/>
        </w:rPr>
        <w:t xml:space="preserve"> </w:t>
      </w:r>
      <w:r w:rsidRPr="00C62F90">
        <w:rPr>
          <w:rFonts w:eastAsia="Calibri"/>
        </w:rPr>
        <w:t xml:space="preserve">Následná úprava GPK koleje směrové a výškové </w:t>
      </w:r>
      <w:r>
        <w:rPr>
          <w:rFonts w:eastAsia="Calibri"/>
        </w:rPr>
        <w:tab/>
      </w:r>
      <w:r>
        <w:rPr>
          <w:rFonts w:eastAsia="Calibri"/>
        </w:rPr>
        <w:tab/>
      </w:r>
      <w:r>
        <w:rPr>
          <w:rFonts w:eastAsia="Calibri"/>
        </w:rPr>
        <w:tab/>
        <w:t xml:space="preserve">   </w:t>
      </w:r>
      <w:r>
        <w:rPr>
          <w:rFonts w:eastAsia="Calibri"/>
        </w:rPr>
        <w:tab/>
        <w:t xml:space="preserve">   </w:t>
      </w:r>
      <w:r w:rsidRPr="00C62F90">
        <w:rPr>
          <w:rFonts w:eastAsia="Calibri"/>
        </w:rPr>
        <w:t>uspořádání pražce betonové</w:t>
      </w:r>
    </w:p>
    <w:p w:rsidR="00FB2117" w:rsidRPr="00C62F90" w:rsidRDefault="00FB2117" w:rsidP="00FB2117">
      <w:pPr>
        <w:pStyle w:val="Odrka1-1"/>
        <w:numPr>
          <w:ilvl w:val="0"/>
          <w:numId w:val="0"/>
        </w:numPr>
        <w:spacing w:after="0"/>
        <w:ind w:left="1984" w:hanging="907"/>
        <w:rPr>
          <w:rFonts w:eastAsia="Calibri"/>
        </w:rPr>
      </w:pPr>
      <w:r>
        <w:rPr>
          <w:rFonts w:eastAsia="Calibri"/>
        </w:rPr>
        <w:t xml:space="preserve">pol. č. </w:t>
      </w:r>
      <w:r w:rsidRPr="00C62F90">
        <w:rPr>
          <w:rFonts w:eastAsia="Calibri"/>
        </w:rPr>
        <w:t>18</w:t>
      </w:r>
      <w:r>
        <w:rPr>
          <w:rFonts w:eastAsia="Calibri"/>
        </w:rPr>
        <w:t>,</w:t>
      </w:r>
      <w:r w:rsidRPr="00C62F90">
        <w:rPr>
          <w:rFonts w:eastAsia="Calibri"/>
        </w:rPr>
        <w:tab/>
      </w:r>
      <w:r>
        <w:rPr>
          <w:rFonts w:eastAsia="Calibri"/>
        </w:rPr>
        <w:t xml:space="preserve">kód </w:t>
      </w:r>
      <w:r w:rsidRPr="00C62F90">
        <w:rPr>
          <w:rFonts w:eastAsia="Calibri"/>
        </w:rPr>
        <w:t>5910020110</w:t>
      </w:r>
      <w:r>
        <w:rPr>
          <w:rFonts w:eastAsia="Calibri"/>
        </w:rPr>
        <w:t xml:space="preserve"> </w:t>
      </w:r>
      <w:r w:rsidRPr="00C62F90">
        <w:rPr>
          <w:rFonts w:eastAsia="Calibri"/>
        </w:rPr>
        <w:t>Svařování kolejnic termitem plný předehřev</w:t>
      </w:r>
      <w:r>
        <w:rPr>
          <w:rFonts w:eastAsia="Calibri"/>
        </w:rPr>
        <w:t xml:space="preserve">   </w:t>
      </w:r>
      <w:r>
        <w:rPr>
          <w:rFonts w:eastAsia="Calibri"/>
        </w:rPr>
        <w:tab/>
      </w:r>
      <w:r>
        <w:rPr>
          <w:rFonts w:eastAsia="Calibri"/>
        </w:rPr>
        <w:tab/>
      </w:r>
      <w:r>
        <w:rPr>
          <w:rFonts w:eastAsia="Calibri"/>
        </w:rPr>
        <w:tab/>
        <w:t xml:space="preserve">   </w:t>
      </w:r>
      <w:r>
        <w:rPr>
          <w:rFonts w:eastAsia="Calibri"/>
        </w:rPr>
        <w:tab/>
        <w:t xml:space="preserve">   </w:t>
      </w:r>
      <w:r w:rsidRPr="00C62F90">
        <w:rPr>
          <w:rFonts w:eastAsia="Calibri"/>
        </w:rPr>
        <w:t xml:space="preserve">standardní spára svar jednotlivý </w:t>
      </w:r>
      <w:proofErr w:type="spellStart"/>
      <w:r w:rsidRPr="00C62F90">
        <w:rPr>
          <w:rFonts w:eastAsia="Calibri"/>
        </w:rPr>
        <w:t>tv</w:t>
      </w:r>
      <w:proofErr w:type="spellEnd"/>
      <w:r w:rsidRPr="00C62F90">
        <w:rPr>
          <w:rFonts w:eastAsia="Calibri"/>
        </w:rPr>
        <w:t>. UIC60</w:t>
      </w:r>
    </w:p>
    <w:p w:rsidR="00FB2117" w:rsidRPr="00C62F90" w:rsidRDefault="00FB2117" w:rsidP="00FB2117">
      <w:pPr>
        <w:pStyle w:val="Odrka1-1"/>
        <w:numPr>
          <w:ilvl w:val="0"/>
          <w:numId w:val="0"/>
        </w:numPr>
        <w:spacing w:after="0"/>
        <w:ind w:left="1984" w:hanging="907"/>
        <w:rPr>
          <w:rFonts w:eastAsia="Calibri"/>
        </w:rPr>
      </w:pPr>
      <w:r>
        <w:rPr>
          <w:rFonts w:eastAsia="Calibri"/>
        </w:rPr>
        <w:t xml:space="preserve">pol. č. </w:t>
      </w:r>
      <w:r w:rsidRPr="00C62F90">
        <w:rPr>
          <w:rFonts w:eastAsia="Calibri"/>
        </w:rPr>
        <w:t>19</w:t>
      </w:r>
      <w:r>
        <w:rPr>
          <w:rFonts w:eastAsia="Calibri"/>
        </w:rPr>
        <w:t>,</w:t>
      </w:r>
      <w:r w:rsidRPr="00C62F90">
        <w:rPr>
          <w:rFonts w:eastAsia="Calibri"/>
        </w:rPr>
        <w:tab/>
      </w:r>
      <w:r>
        <w:rPr>
          <w:rFonts w:eastAsia="Calibri"/>
        </w:rPr>
        <w:t xml:space="preserve">kód </w:t>
      </w:r>
      <w:r w:rsidRPr="00C62F90">
        <w:rPr>
          <w:rFonts w:eastAsia="Calibri"/>
        </w:rPr>
        <w:t>5910035010</w:t>
      </w:r>
      <w:r>
        <w:rPr>
          <w:rFonts w:eastAsia="Calibri"/>
        </w:rPr>
        <w:t xml:space="preserve"> </w:t>
      </w:r>
      <w:r w:rsidRPr="00C62F90">
        <w:rPr>
          <w:rFonts w:eastAsia="Calibri"/>
        </w:rPr>
        <w:t xml:space="preserve">Dosažení dovolené upínací teploty v BK </w:t>
      </w:r>
      <w:r>
        <w:rPr>
          <w:rFonts w:eastAsia="Calibri"/>
        </w:rPr>
        <w:tab/>
      </w:r>
      <w:r>
        <w:rPr>
          <w:rFonts w:eastAsia="Calibri"/>
        </w:rPr>
        <w:tab/>
      </w:r>
      <w:r>
        <w:rPr>
          <w:rFonts w:eastAsia="Calibri"/>
        </w:rPr>
        <w:tab/>
      </w:r>
      <w:r>
        <w:rPr>
          <w:rFonts w:eastAsia="Calibri"/>
        </w:rPr>
        <w:tab/>
        <w:t xml:space="preserve">   </w:t>
      </w:r>
      <w:r>
        <w:rPr>
          <w:rFonts w:eastAsia="Calibri"/>
        </w:rPr>
        <w:tab/>
        <w:t xml:space="preserve">   </w:t>
      </w:r>
      <w:r w:rsidRPr="00C62F90">
        <w:rPr>
          <w:rFonts w:eastAsia="Calibri"/>
        </w:rPr>
        <w:t xml:space="preserve">prodloužením kolejnicového pásu v koleji </w:t>
      </w:r>
      <w:proofErr w:type="spellStart"/>
      <w:r w:rsidRPr="00C62F90">
        <w:rPr>
          <w:rFonts w:eastAsia="Calibri"/>
        </w:rPr>
        <w:t>tv</w:t>
      </w:r>
      <w:proofErr w:type="spellEnd"/>
      <w:r w:rsidRPr="00C62F90">
        <w:rPr>
          <w:rFonts w:eastAsia="Calibri"/>
        </w:rPr>
        <w:t>. UIC60</w:t>
      </w:r>
    </w:p>
    <w:p w:rsidR="00FB2117" w:rsidRPr="00C62F90" w:rsidRDefault="00FB2117" w:rsidP="00FB2117">
      <w:pPr>
        <w:pStyle w:val="Odrka1-1"/>
        <w:numPr>
          <w:ilvl w:val="0"/>
          <w:numId w:val="0"/>
        </w:numPr>
        <w:spacing w:after="0"/>
        <w:ind w:left="1984" w:hanging="907"/>
        <w:rPr>
          <w:rFonts w:eastAsia="Calibri"/>
        </w:rPr>
      </w:pPr>
      <w:r>
        <w:rPr>
          <w:rFonts w:eastAsia="Calibri"/>
        </w:rPr>
        <w:t xml:space="preserve">pol. č. </w:t>
      </w:r>
      <w:r w:rsidRPr="00C62F90">
        <w:rPr>
          <w:rFonts w:eastAsia="Calibri"/>
        </w:rPr>
        <w:t>20</w:t>
      </w:r>
      <w:r>
        <w:rPr>
          <w:rFonts w:eastAsia="Calibri"/>
        </w:rPr>
        <w:t>,</w:t>
      </w:r>
      <w:r w:rsidRPr="00C62F90">
        <w:rPr>
          <w:rFonts w:eastAsia="Calibri"/>
        </w:rPr>
        <w:tab/>
      </w:r>
      <w:r>
        <w:rPr>
          <w:rFonts w:eastAsia="Calibri"/>
        </w:rPr>
        <w:t xml:space="preserve">kód </w:t>
      </w:r>
      <w:r w:rsidRPr="00C62F90">
        <w:rPr>
          <w:rFonts w:eastAsia="Calibri"/>
        </w:rPr>
        <w:t>5910040330</w:t>
      </w:r>
      <w:r>
        <w:rPr>
          <w:rFonts w:eastAsia="Calibri"/>
        </w:rPr>
        <w:t xml:space="preserve"> </w:t>
      </w:r>
      <w:r w:rsidRPr="00C62F90">
        <w:rPr>
          <w:rFonts w:eastAsia="Calibri"/>
        </w:rPr>
        <w:t xml:space="preserve">Umožnění volné dilatace kolejnice demontáž </w:t>
      </w:r>
      <w:r>
        <w:rPr>
          <w:rFonts w:eastAsia="Calibri"/>
        </w:rPr>
        <w:tab/>
      </w:r>
      <w:r>
        <w:rPr>
          <w:rFonts w:eastAsia="Calibri"/>
        </w:rPr>
        <w:tab/>
      </w:r>
      <w:r>
        <w:rPr>
          <w:rFonts w:eastAsia="Calibri"/>
        </w:rPr>
        <w:tab/>
        <w:t xml:space="preserve">   </w:t>
      </w:r>
      <w:r>
        <w:rPr>
          <w:rFonts w:eastAsia="Calibri"/>
        </w:rPr>
        <w:tab/>
        <w:t xml:space="preserve">   </w:t>
      </w:r>
      <w:r w:rsidRPr="00C62F90">
        <w:rPr>
          <w:rFonts w:eastAsia="Calibri"/>
        </w:rPr>
        <w:t xml:space="preserve">upevňovadel s osazením kluzných podložek rozdělení </w:t>
      </w:r>
      <w:r>
        <w:rPr>
          <w:rFonts w:eastAsia="Calibri"/>
        </w:rPr>
        <w:tab/>
      </w:r>
      <w:r>
        <w:rPr>
          <w:rFonts w:eastAsia="Calibri"/>
        </w:rPr>
        <w:tab/>
        <w:t xml:space="preserve">   </w:t>
      </w:r>
      <w:r>
        <w:rPr>
          <w:rFonts w:eastAsia="Calibri"/>
        </w:rPr>
        <w:tab/>
        <w:t xml:space="preserve">   </w:t>
      </w:r>
      <w:r w:rsidRPr="00C62F90">
        <w:rPr>
          <w:rFonts w:eastAsia="Calibri"/>
        </w:rPr>
        <w:t>pražců "u"</w:t>
      </w:r>
    </w:p>
    <w:p w:rsidR="00FB2117" w:rsidRDefault="00FB2117" w:rsidP="00FB2117">
      <w:pPr>
        <w:pStyle w:val="Odrka1-1"/>
        <w:numPr>
          <w:ilvl w:val="0"/>
          <w:numId w:val="0"/>
        </w:numPr>
        <w:spacing w:after="0"/>
        <w:ind w:left="1984" w:hanging="907"/>
        <w:rPr>
          <w:rFonts w:eastAsia="Calibri"/>
        </w:rPr>
      </w:pPr>
      <w:r>
        <w:rPr>
          <w:rFonts w:eastAsia="Calibri"/>
        </w:rPr>
        <w:t xml:space="preserve">pol. č. </w:t>
      </w:r>
      <w:r w:rsidRPr="00C62F90">
        <w:rPr>
          <w:rFonts w:eastAsia="Calibri"/>
        </w:rPr>
        <w:t>21</w:t>
      </w:r>
      <w:r>
        <w:rPr>
          <w:rFonts w:eastAsia="Calibri"/>
        </w:rPr>
        <w:t>,</w:t>
      </w:r>
      <w:r w:rsidRPr="00C62F90">
        <w:rPr>
          <w:rFonts w:eastAsia="Calibri"/>
        </w:rPr>
        <w:tab/>
      </w:r>
      <w:r>
        <w:rPr>
          <w:rFonts w:eastAsia="Calibri"/>
        </w:rPr>
        <w:t xml:space="preserve">kód </w:t>
      </w:r>
      <w:r w:rsidRPr="00C62F90">
        <w:rPr>
          <w:rFonts w:eastAsia="Calibri"/>
        </w:rPr>
        <w:t>5910040430</w:t>
      </w:r>
      <w:r>
        <w:rPr>
          <w:rFonts w:eastAsia="Calibri"/>
        </w:rPr>
        <w:t xml:space="preserve"> </w:t>
      </w:r>
      <w:r w:rsidRPr="00C62F90">
        <w:rPr>
          <w:rFonts w:eastAsia="Calibri"/>
        </w:rPr>
        <w:t xml:space="preserve">Umožnění volné dilatace kolejnice montáž </w:t>
      </w:r>
      <w:r>
        <w:rPr>
          <w:rFonts w:eastAsia="Calibri"/>
        </w:rPr>
        <w:tab/>
        <w:t xml:space="preserve">   </w:t>
      </w:r>
      <w:r>
        <w:rPr>
          <w:rFonts w:eastAsia="Calibri"/>
        </w:rPr>
        <w:tab/>
        <w:t xml:space="preserve">   </w:t>
      </w:r>
      <w:r>
        <w:rPr>
          <w:rFonts w:eastAsia="Calibri"/>
        </w:rPr>
        <w:tab/>
      </w:r>
      <w:r>
        <w:rPr>
          <w:rFonts w:eastAsia="Calibri"/>
        </w:rPr>
        <w:tab/>
      </w:r>
      <w:r>
        <w:rPr>
          <w:rFonts w:eastAsia="Calibri"/>
        </w:rPr>
        <w:tab/>
        <w:t xml:space="preserve">   </w:t>
      </w:r>
      <w:r w:rsidRPr="00C62F90">
        <w:rPr>
          <w:rFonts w:eastAsia="Calibri"/>
        </w:rPr>
        <w:t xml:space="preserve">upevňovadel s odstraněním kluzných podložek </w:t>
      </w:r>
      <w:r>
        <w:rPr>
          <w:rFonts w:eastAsia="Calibri"/>
        </w:rPr>
        <w:tab/>
      </w:r>
      <w:r>
        <w:rPr>
          <w:rFonts w:eastAsia="Calibri"/>
        </w:rPr>
        <w:tab/>
      </w:r>
      <w:r>
        <w:rPr>
          <w:rFonts w:eastAsia="Calibri"/>
        </w:rPr>
        <w:tab/>
        <w:t xml:space="preserve">   </w:t>
      </w:r>
      <w:r>
        <w:rPr>
          <w:rFonts w:eastAsia="Calibri"/>
        </w:rPr>
        <w:tab/>
        <w:t xml:space="preserve">   </w:t>
      </w:r>
      <w:r w:rsidRPr="00C62F90">
        <w:rPr>
          <w:rFonts w:eastAsia="Calibri"/>
        </w:rPr>
        <w:t>rozdělení pražců "u"</w:t>
      </w:r>
    </w:p>
    <w:p w:rsidR="00E77A79" w:rsidRDefault="00E77A79" w:rsidP="00FB2117">
      <w:pPr>
        <w:pStyle w:val="Odrka1-1"/>
        <w:numPr>
          <w:ilvl w:val="0"/>
          <w:numId w:val="0"/>
        </w:numPr>
        <w:spacing w:after="0"/>
        <w:ind w:left="1984" w:hanging="907"/>
        <w:rPr>
          <w:rFonts w:eastAsia="Calibri"/>
        </w:rPr>
      </w:pPr>
    </w:p>
    <w:p w:rsidR="00E77A79" w:rsidRDefault="00E77A79" w:rsidP="00FB2117">
      <w:pPr>
        <w:pStyle w:val="Odrka1-1"/>
        <w:numPr>
          <w:ilvl w:val="0"/>
          <w:numId w:val="0"/>
        </w:numPr>
        <w:spacing w:after="0"/>
        <w:ind w:left="1984" w:hanging="907"/>
        <w:rPr>
          <w:rFonts w:eastAsia="Calibri"/>
        </w:rPr>
      </w:pPr>
    </w:p>
    <w:p w:rsidR="00FB2117" w:rsidRDefault="00FB2117" w:rsidP="00FB2117">
      <w:pPr>
        <w:pStyle w:val="Odrka1-1"/>
        <w:numPr>
          <w:ilvl w:val="0"/>
          <w:numId w:val="0"/>
        </w:numPr>
        <w:ind w:left="1077"/>
        <w:rPr>
          <w:rFonts w:eastAsia="Calibri"/>
          <w:b/>
        </w:rPr>
      </w:pPr>
      <w:r>
        <w:rPr>
          <w:rFonts w:eastAsia="Calibri"/>
          <w:b/>
        </w:rPr>
        <w:t>SO 2</w:t>
      </w:r>
    </w:p>
    <w:p w:rsidR="00FB2117" w:rsidRPr="00C62F90" w:rsidRDefault="00FB2117" w:rsidP="00FB2117">
      <w:pPr>
        <w:pStyle w:val="Odrka1-1"/>
        <w:numPr>
          <w:ilvl w:val="0"/>
          <w:numId w:val="0"/>
        </w:numPr>
        <w:spacing w:after="0"/>
        <w:ind w:left="1077"/>
        <w:rPr>
          <w:rFonts w:eastAsia="Calibri"/>
        </w:rPr>
      </w:pPr>
      <w:r>
        <w:rPr>
          <w:rFonts w:eastAsia="Calibri"/>
        </w:rPr>
        <w:t xml:space="preserve">pol. č. </w:t>
      </w:r>
      <w:r w:rsidRPr="00C62F90">
        <w:rPr>
          <w:rFonts w:eastAsia="Calibri"/>
        </w:rPr>
        <w:t>2</w:t>
      </w:r>
      <w:r>
        <w:rPr>
          <w:rFonts w:eastAsia="Calibri"/>
        </w:rPr>
        <w:t>2,</w:t>
      </w:r>
      <w:r w:rsidRPr="00163103">
        <w:rPr>
          <w:rFonts w:eastAsia="Calibri"/>
        </w:rPr>
        <w:t xml:space="preserve"> </w:t>
      </w:r>
      <w:r>
        <w:rPr>
          <w:rFonts w:eastAsia="Calibri"/>
        </w:rPr>
        <w:tab/>
        <w:t xml:space="preserve">kód </w:t>
      </w:r>
      <w:r w:rsidRPr="00C62F90">
        <w:rPr>
          <w:rFonts w:eastAsia="Calibri"/>
        </w:rPr>
        <w:t>5909041020</w:t>
      </w:r>
      <w:r>
        <w:rPr>
          <w:rFonts w:eastAsia="Calibri"/>
        </w:rPr>
        <w:t xml:space="preserve"> </w:t>
      </w:r>
      <w:r w:rsidRPr="00C62F90">
        <w:rPr>
          <w:rFonts w:eastAsia="Calibri"/>
        </w:rPr>
        <w:t xml:space="preserve">Úprava GPK výhybky směrové a výškové uspořádání </w:t>
      </w:r>
      <w:r>
        <w:rPr>
          <w:rFonts w:eastAsia="Calibri"/>
        </w:rPr>
        <w:tab/>
      </w:r>
      <w:r>
        <w:rPr>
          <w:rFonts w:eastAsia="Calibri"/>
        </w:rPr>
        <w:tab/>
      </w:r>
      <w:r>
        <w:rPr>
          <w:rFonts w:eastAsia="Calibri"/>
        </w:rPr>
        <w:tab/>
      </w:r>
      <w:r>
        <w:rPr>
          <w:rFonts w:eastAsia="Calibri"/>
        </w:rPr>
        <w:tab/>
        <w:t xml:space="preserve">    </w:t>
      </w:r>
      <w:r w:rsidRPr="00C62F90">
        <w:rPr>
          <w:rFonts w:eastAsia="Calibri"/>
        </w:rPr>
        <w:t>pražce betonové</w:t>
      </w:r>
    </w:p>
    <w:p w:rsidR="00FB2117" w:rsidRDefault="00FB2117" w:rsidP="00FB2117">
      <w:pPr>
        <w:pStyle w:val="Odrka1-1"/>
        <w:numPr>
          <w:ilvl w:val="0"/>
          <w:numId w:val="0"/>
        </w:numPr>
        <w:spacing w:after="0"/>
        <w:ind w:left="1077"/>
        <w:rPr>
          <w:rFonts w:eastAsia="Calibri"/>
        </w:rPr>
      </w:pPr>
      <w:r>
        <w:rPr>
          <w:rFonts w:eastAsia="Calibri"/>
        </w:rPr>
        <w:t>pol. č. 23,</w:t>
      </w:r>
      <w:r w:rsidRPr="00163103">
        <w:rPr>
          <w:rFonts w:eastAsia="Calibri"/>
        </w:rPr>
        <w:t xml:space="preserve"> </w:t>
      </w:r>
      <w:r>
        <w:rPr>
          <w:rFonts w:eastAsia="Calibri"/>
        </w:rPr>
        <w:tab/>
        <w:t xml:space="preserve">kód </w:t>
      </w:r>
      <w:r w:rsidRPr="00C62F90">
        <w:rPr>
          <w:rFonts w:eastAsia="Calibri"/>
        </w:rPr>
        <w:t>5909031020</w:t>
      </w:r>
      <w:r>
        <w:rPr>
          <w:rFonts w:eastAsia="Calibri"/>
        </w:rPr>
        <w:t xml:space="preserve"> </w:t>
      </w:r>
      <w:r w:rsidRPr="00C62F90">
        <w:rPr>
          <w:rFonts w:eastAsia="Calibri"/>
        </w:rPr>
        <w:t xml:space="preserve">Úprava GPK koleje směrové a výškové uspořádání </w:t>
      </w:r>
      <w:r>
        <w:rPr>
          <w:rFonts w:eastAsia="Calibri"/>
        </w:rPr>
        <w:tab/>
      </w:r>
      <w:r>
        <w:rPr>
          <w:rFonts w:eastAsia="Calibri"/>
        </w:rPr>
        <w:tab/>
      </w:r>
      <w:r>
        <w:rPr>
          <w:rFonts w:eastAsia="Calibri"/>
        </w:rPr>
        <w:tab/>
      </w:r>
      <w:r>
        <w:rPr>
          <w:rFonts w:eastAsia="Calibri"/>
        </w:rPr>
        <w:tab/>
      </w:r>
      <w:r>
        <w:rPr>
          <w:rFonts w:eastAsia="Calibri"/>
        </w:rPr>
        <w:tab/>
        <w:t xml:space="preserve">   </w:t>
      </w:r>
      <w:r w:rsidRPr="00C62F90">
        <w:rPr>
          <w:rFonts w:eastAsia="Calibri"/>
        </w:rPr>
        <w:t xml:space="preserve">pražce betonové </w:t>
      </w:r>
    </w:p>
    <w:p w:rsidR="00FB2117" w:rsidRPr="00C62F90" w:rsidRDefault="00FB2117" w:rsidP="00FB2117">
      <w:pPr>
        <w:pStyle w:val="Odrka1-1"/>
        <w:numPr>
          <w:ilvl w:val="0"/>
          <w:numId w:val="0"/>
        </w:numPr>
        <w:spacing w:after="0"/>
        <w:ind w:left="1077"/>
        <w:rPr>
          <w:rFonts w:eastAsia="Calibri"/>
        </w:rPr>
      </w:pPr>
      <w:r>
        <w:rPr>
          <w:rFonts w:eastAsia="Calibri"/>
        </w:rPr>
        <w:lastRenderedPageBreak/>
        <w:t>pol. č. 31,</w:t>
      </w:r>
      <w:r w:rsidRPr="00163103">
        <w:rPr>
          <w:rFonts w:eastAsia="Calibri"/>
        </w:rPr>
        <w:t xml:space="preserve"> </w:t>
      </w:r>
      <w:r>
        <w:rPr>
          <w:rFonts w:eastAsia="Calibri"/>
        </w:rPr>
        <w:tab/>
        <w:t xml:space="preserve">kód </w:t>
      </w:r>
      <w:r w:rsidRPr="00C62F90">
        <w:rPr>
          <w:rFonts w:eastAsia="Calibri"/>
        </w:rPr>
        <w:t>5910020010</w:t>
      </w:r>
      <w:r>
        <w:rPr>
          <w:rFonts w:eastAsia="Calibri"/>
        </w:rPr>
        <w:t xml:space="preserve"> </w:t>
      </w:r>
      <w:r w:rsidRPr="00C62F90">
        <w:rPr>
          <w:rFonts w:eastAsia="Calibri"/>
        </w:rPr>
        <w:t xml:space="preserve">Svařování kolejnic termitem plný předehřev </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t xml:space="preserve">   </w:t>
      </w:r>
      <w:r w:rsidRPr="00C62F90">
        <w:rPr>
          <w:rFonts w:eastAsia="Calibri"/>
        </w:rPr>
        <w:t xml:space="preserve">standardní spára svar sériový </w:t>
      </w:r>
      <w:proofErr w:type="spellStart"/>
      <w:r w:rsidRPr="00C62F90">
        <w:rPr>
          <w:rFonts w:eastAsia="Calibri"/>
        </w:rPr>
        <w:t>tv</w:t>
      </w:r>
      <w:proofErr w:type="spellEnd"/>
      <w:r w:rsidRPr="00C62F90">
        <w:rPr>
          <w:rFonts w:eastAsia="Calibri"/>
        </w:rPr>
        <w:t>. UIC60</w:t>
      </w:r>
    </w:p>
    <w:p w:rsidR="00FB2117" w:rsidRPr="00C62F90" w:rsidRDefault="00FB2117" w:rsidP="00FB2117">
      <w:pPr>
        <w:pStyle w:val="Odrka1-1"/>
        <w:numPr>
          <w:ilvl w:val="0"/>
          <w:numId w:val="0"/>
        </w:numPr>
        <w:spacing w:after="0"/>
        <w:ind w:left="1077"/>
        <w:rPr>
          <w:rFonts w:eastAsia="Calibri"/>
        </w:rPr>
      </w:pPr>
      <w:r>
        <w:rPr>
          <w:rFonts w:eastAsia="Calibri"/>
        </w:rPr>
        <w:t>pol. č. 32,</w:t>
      </w:r>
      <w:r w:rsidRPr="00163103">
        <w:rPr>
          <w:rFonts w:eastAsia="Calibri"/>
        </w:rPr>
        <w:t xml:space="preserve"> </w:t>
      </w:r>
      <w:r>
        <w:rPr>
          <w:rFonts w:eastAsia="Calibri"/>
        </w:rPr>
        <w:tab/>
        <w:t xml:space="preserve">kód </w:t>
      </w:r>
      <w:r w:rsidRPr="00C62F90">
        <w:rPr>
          <w:rFonts w:eastAsia="Calibri"/>
        </w:rPr>
        <w:t>5910040030</w:t>
      </w:r>
      <w:r>
        <w:rPr>
          <w:rFonts w:eastAsia="Calibri"/>
        </w:rPr>
        <w:t xml:space="preserve"> </w:t>
      </w:r>
      <w:r w:rsidRPr="00C62F90">
        <w:rPr>
          <w:rFonts w:eastAsia="Calibri"/>
        </w:rPr>
        <w:t xml:space="preserve">Umožnění volné dilatace kolejnice demontáž </w:t>
      </w:r>
      <w:r>
        <w:rPr>
          <w:rFonts w:eastAsia="Calibri"/>
        </w:rPr>
        <w:tab/>
      </w:r>
      <w:r>
        <w:rPr>
          <w:rFonts w:eastAsia="Calibri"/>
        </w:rPr>
        <w:tab/>
      </w:r>
      <w:r>
        <w:rPr>
          <w:rFonts w:eastAsia="Calibri"/>
        </w:rPr>
        <w:tab/>
      </w:r>
      <w:r>
        <w:rPr>
          <w:rFonts w:eastAsia="Calibri"/>
        </w:rPr>
        <w:tab/>
      </w:r>
      <w:r>
        <w:rPr>
          <w:rFonts w:eastAsia="Calibri"/>
        </w:rPr>
        <w:tab/>
        <w:t xml:space="preserve">   </w:t>
      </w:r>
      <w:r w:rsidRPr="00C62F90">
        <w:rPr>
          <w:rFonts w:eastAsia="Calibri"/>
        </w:rPr>
        <w:t xml:space="preserve">upevňovadel bez osazení kluzných podložek rozdělení </w:t>
      </w:r>
      <w:r>
        <w:rPr>
          <w:rFonts w:eastAsia="Calibri"/>
        </w:rPr>
        <w:tab/>
      </w:r>
      <w:r>
        <w:rPr>
          <w:rFonts w:eastAsia="Calibri"/>
        </w:rPr>
        <w:tab/>
      </w:r>
      <w:r>
        <w:rPr>
          <w:rFonts w:eastAsia="Calibri"/>
        </w:rPr>
        <w:tab/>
      </w:r>
      <w:r>
        <w:rPr>
          <w:rFonts w:eastAsia="Calibri"/>
        </w:rPr>
        <w:tab/>
        <w:t xml:space="preserve">   </w:t>
      </w:r>
      <w:r w:rsidRPr="00C62F90">
        <w:rPr>
          <w:rFonts w:eastAsia="Calibri"/>
        </w:rPr>
        <w:t>pražců "u"</w:t>
      </w:r>
    </w:p>
    <w:p w:rsidR="00FB2117" w:rsidRPr="00C62F90" w:rsidRDefault="00FB2117" w:rsidP="00FB2117">
      <w:pPr>
        <w:pStyle w:val="Odrka1-1"/>
        <w:numPr>
          <w:ilvl w:val="0"/>
          <w:numId w:val="0"/>
        </w:numPr>
        <w:spacing w:after="0"/>
        <w:ind w:left="1077"/>
        <w:rPr>
          <w:rFonts w:eastAsia="Calibri"/>
        </w:rPr>
      </w:pPr>
      <w:r>
        <w:rPr>
          <w:rFonts w:eastAsia="Calibri"/>
        </w:rPr>
        <w:t>pol. č. 33,</w:t>
      </w:r>
      <w:r w:rsidRPr="00163103">
        <w:rPr>
          <w:rFonts w:eastAsia="Calibri"/>
        </w:rPr>
        <w:t xml:space="preserve"> </w:t>
      </w:r>
      <w:r>
        <w:rPr>
          <w:rFonts w:eastAsia="Calibri"/>
        </w:rPr>
        <w:tab/>
        <w:t xml:space="preserve">kód </w:t>
      </w:r>
      <w:r w:rsidRPr="00C62F90">
        <w:rPr>
          <w:rFonts w:eastAsia="Calibri"/>
        </w:rPr>
        <w:t>5910040130</w:t>
      </w:r>
      <w:r>
        <w:rPr>
          <w:rFonts w:eastAsia="Calibri"/>
        </w:rPr>
        <w:t xml:space="preserve"> </w:t>
      </w:r>
      <w:r w:rsidRPr="00C62F90">
        <w:rPr>
          <w:rFonts w:eastAsia="Calibri"/>
        </w:rPr>
        <w:t xml:space="preserve">Umožnění volné dilatace kolejnice montáž </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t xml:space="preserve">   </w:t>
      </w:r>
      <w:r w:rsidRPr="00C62F90">
        <w:rPr>
          <w:rFonts w:eastAsia="Calibri"/>
        </w:rPr>
        <w:t xml:space="preserve">upevňovadel bez odstranění kluzných podložek </w:t>
      </w:r>
      <w:r>
        <w:rPr>
          <w:rFonts w:eastAsia="Calibri"/>
        </w:rPr>
        <w:tab/>
      </w:r>
      <w:r>
        <w:rPr>
          <w:rFonts w:eastAsia="Calibri"/>
        </w:rPr>
        <w:tab/>
      </w:r>
      <w:r>
        <w:rPr>
          <w:rFonts w:eastAsia="Calibri"/>
        </w:rPr>
        <w:tab/>
      </w:r>
      <w:r>
        <w:rPr>
          <w:rFonts w:eastAsia="Calibri"/>
        </w:rPr>
        <w:tab/>
      </w:r>
      <w:r>
        <w:rPr>
          <w:rFonts w:eastAsia="Calibri"/>
        </w:rPr>
        <w:tab/>
        <w:t xml:space="preserve">   </w:t>
      </w:r>
      <w:r w:rsidRPr="00C62F90">
        <w:rPr>
          <w:rFonts w:eastAsia="Calibri"/>
        </w:rPr>
        <w:t>rozdělení pražců "u"</w:t>
      </w:r>
    </w:p>
    <w:p w:rsidR="00FB2117" w:rsidRPr="00C62F90" w:rsidRDefault="00FB2117" w:rsidP="00FB2117">
      <w:pPr>
        <w:pStyle w:val="Odrka1-1"/>
        <w:numPr>
          <w:ilvl w:val="0"/>
          <w:numId w:val="0"/>
        </w:numPr>
        <w:spacing w:after="0"/>
        <w:ind w:left="1077"/>
        <w:rPr>
          <w:rFonts w:eastAsia="Calibri"/>
        </w:rPr>
      </w:pPr>
      <w:r>
        <w:rPr>
          <w:rFonts w:eastAsia="Calibri"/>
        </w:rPr>
        <w:t>pol. č. 34,</w:t>
      </w:r>
      <w:r w:rsidRPr="00163103">
        <w:rPr>
          <w:rFonts w:eastAsia="Calibri"/>
        </w:rPr>
        <w:t xml:space="preserve"> </w:t>
      </w:r>
      <w:r>
        <w:rPr>
          <w:rFonts w:eastAsia="Calibri"/>
        </w:rPr>
        <w:tab/>
        <w:t xml:space="preserve">kód </w:t>
      </w:r>
      <w:r w:rsidRPr="00C62F90">
        <w:rPr>
          <w:rFonts w:eastAsia="Calibri"/>
        </w:rPr>
        <w:t>5910050020</w:t>
      </w:r>
      <w:r>
        <w:rPr>
          <w:rFonts w:eastAsia="Calibri"/>
        </w:rPr>
        <w:t xml:space="preserve"> </w:t>
      </w:r>
      <w:r w:rsidRPr="00C62F90">
        <w:rPr>
          <w:rFonts w:eastAsia="Calibri"/>
        </w:rPr>
        <w:t xml:space="preserve">Umožnění volné dilatace dílů výhybek demontáž </w:t>
      </w:r>
      <w:r>
        <w:rPr>
          <w:rFonts w:eastAsia="Calibri"/>
        </w:rPr>
        <w:tab/>
      </w:r>
      <w:r>
        <w:rPr>
          <w:rFonts w:eastAsia="Calibri"/>
        </w:rPr>
        <w:tab/>
      </w:r>
      <w:r>
        <w:rPr>
          <w:rFonts w:eastAsia="Calibri"/>
        </w:rPr>
        <w:tab/>
      </w:r>
      <w:r>
        <w:rPr>
          <w:rFonts w:eastAsia="Calibri"/>
        </w:rPr>
        <w:tab/>
      </w:r>
      <w:r>
        <w:rPr>
          <w:rFonts w:eastAsia="Calibri"/>
        </w:rPr>
        <w:tab/>
        <w:t xml:space="preserve">   </w:t>
      </w:r>
      <w:r w:rsidRPr="00C62F90">
        <w:rPr>
          <w:rFonts w:eastAsia="Calibri"/>
        </w:rPr>
        <w:t>upevňovadel výhybka II. generace</w:t>
      </w:r>
    </w:p>
    <w:p w:rsidR="00FB2117" w:rsidRDefault="00FB2117" w:rsidP="00FB2117">
      <w:pPr>
        <w:pStyle w:val="Odrka1-1"/>
        <w:numPr>
          <w:ilvl w:val="0"/>
          <w:numId w:val="0"/>
        </w:numPr>
        <w:spacing w:after="0"/>
        <w:ind w:left="1077"/>
        <w:rPr>
          <w:rFonts w:eastAsia="Calibri"/>
        </w:rPr>
      </w:pPr>
      <w:r>
        <w:rPr>
          <w:rFonts w:eastAsia="Calibri"/>
        </w:rPr>
        <w:t>pol. č. 35,</w:t>
      </w:r>
      <w:r w:rsidRPr="00163103">
        <w:rPr>
          <w:rFonts w:eastAsia="Calibri"/>
        </w:rPr>
        <w:t xml:space="preserve"> </w:t>
      </w:r>
      <w:r>
        <w:rPr>
          <w:rFonts w:eastAsia="Calibri"/>
        </w:rPr>
        <w:tab/>
        <w:t xml:space="preserve">kód </w:t>
      </w:r>
      <w:r w:rsidRPr="00C62F90">
        <w:rPr>
          <w:rFonts w:eastAsia="Calibri"/>
        </w:rPr>
        <w:t>5910050120</w:t>
      </w:r>
      <w:r>
        <w:rPr>
          <w:rFonts w:eastAsia="Calibri"/>
        </w:rPr>
        <w:t xml:space="preserve"> </w:t>
      </w:r>
      <w:r w:rsidRPr="00C62F90">
        <w:rPr>
          <w:rFonts w:eastAsia="Calibri"/>
        </w:rPr>
        <w:t xml:space="preserve">Umožnění volné dilatace dílů výhybek montáž </w:t>
      </w:r>
      <w:r>
        <w:rPr>
          <w:rFonts w:eastAsia="Calibri"/>
        </w:rPr>
        <w:tab/>
      </w:r>
      <w:r>
        <w:rPr>
          <w:rFonts w:eastAsia="Calibri"/>
        </w:rPr>
        <w:tab/>
      </w:r>
      <w:r>
        <w:rPr>
          <w:rFonts w:eastAsia="Calibri"/>
        </w:rPr>
        <w:tab/>
      </w:r>
      <w:r>
        <w:rPr>
          <w:rFonts w:eastAsia="Calibri"/>
        </w:rPr>
        <w:tab/>
      </w:r>
      <w:r>
        <w:rPr>
          <w:rFonts w:eastAsia="Calibri"/>
        </w:rPr>
        <w:tab/>
        <w:t xml:space="preserve">   </w:t>
      </w:r>
      <w:r w:rsidRPr="00C62F90">
        <w:rPr>
          <w:rFonts w:eastAsia="Calibri"/>
        </w:rPr>
        <w:t xml:space="preserve">upevňovadel výhybka II. generace </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w:t>
      </w:r>
      <w:r>
        <w:lastRenderedPageBreak/>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E77A79" w:rsidRPr="001030F9" w:rsidRDefault="00E77A79" w:rsidP="001030F9">
      <w:pPr>
        <w:pStyle w:val="Text1-1"/>
      </w:pPr>
      <w:r w:rsidRPr="001030F9">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w:t>
      </w:r>
      <w:r>
        <w:lastRenderedPageBreak/>
        <w:t>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E70043">
        <w:t xml:space="preserve"> </w:t>
      </w:r>
      <w:r w:rsidRPr="00F83B3B">
        <w:t>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70BA3" w:rsidRPr="00970BA3" w:rsidRDefault="00970BA3" w:rsidP="00970BA3">
      <w:pPr>
        <w:pStyle w:val="Text1-1"/>
        <w:numPr>
          <w:ilvl w:val="1"/>
          <w:numId w:val="9"/>
        </w:numPr>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w:t>
      </w:r>
      <w:r w:rsidRPr="00617E9E">
        <w:rPr>
          <w:b/>
        </w:rPr>
        <w:t xml:space="preserve">Objednatel obdrží </w:t>
      </w:r>
      <w:r>
        <w:rPr>
          <w:b/>
          <w:lang w:val="en-US"/>
        </w:rPr>
        <w:t>2</w:t>
      </w:r>
      <w:r w:rsidRPr="00617E9E">
        <w:rPr>
          <w:b/>
        </w:rPr>
        <w:t xml:space="preserve"> 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003E44B1" w:rsidRPr="00956592">
        <w:t>vyhotovení.</w:t>
      </w:r>
    </w:p>
    <w:p w:rsidR="00214C3E" w:rsidRPr="00516813" w:rsidRDefault="00214C3E" w:rsidP="00970BA3">
      <w:pPr>
        <w:pStyle w:val="Text1-1"/>
        <w:numPr>
          <w:ilvl w:val="1"/>
          <w:numId w:val="9"/>
        </w:numPr>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w:t>
      </w:r>
      <w:r w:rsidRPr="007F7AD7">
        <w:lastRenderedPageBreak/>
        <w:t>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Default="00214C3E" w:rsidP="00214C3E">
      <w:pPr>
        <w:pStyle w:val="Text1-1"/>
      </w:pPr>
      <w:r w:rsidRPr="00F97DBD">
        <w:t>Součást Smlouvy tvoří tyto přílohy:</w:t>
      </w:r>
    </w:p>
    <w:p w:rsidR="00C6271E" w:rsidRPr="00F97DBD" w:rsidRDefault="00C6271E" w:rsidP="00C6271E">
      <w:pPr>
        <w:pStyle w:val="Text1-1"/>
        <w:numPr>
          <w:ilvl w:val="0"/>
          <w:numId w:val="0"/>
        </w:numPr>
        <w:ind w:left="737"/>
      </w:pP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1"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480470">
            <w:pPr>
              <w:pStyle w:val="Textbezslovn"/>
              <w:jc w:val="left"/>
            </w:pPr>
            <w:r w:rsidRPr="00F97DBD">
              <w:t xml:space="preserve">Obchodní podmínky </w:t>
            </w:r>
            <w:r w:rsidR="00480470">
              <w:t>zhotovení stavby</w:t>
            </w:r>
            <w:r w:rsidRPr="003F301F">
              <w:t xml:space="preserve"> </w:t>
            </w:r>
            <w:r w:rsidR="00C65F2F" w:rsidRPr="003F301F">
              <w:t>OP/R/16/19</w:t>
            </w:r>
          </w:p>
        </w:tc>
      </w:tr>
      <w:bookmarkStart w:id="2"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VTP/R/10/18</w:t>
            </w:r>
          </w:p>
          <w:p w:rsidR="00214C3E" w:rsidRPr="00F97DBD" w:rsidRDefault="00214C3E" w:rsidP="001F71AD">
            <w:pPr>
              <w:pStyle w:val="Textbezslovn"/>
              <w:jc w:val="left"/>
            </w:pPr>
            <w:r w:rsidRPr="00F97DBD">
              <w:t xml:space="preserve">c) Zvláštní technické podmínky </w:t>
            </w:r>
            <w:r w:rsidR="00C72129">
              <w:t xml:space="preserve">ze dne </w:t>
            </w:r>
            <w:r w:rsidR="00C72129" w:rsidRPr="00C72129">
              <w:rPr>
                <w:highlight w:val="green"/>
              </w:rPr>
              <w:t>……</w:t>
            </w:r>
            <w:proofErr w:type="gramStart"/>
            <w:r w:rsidR="00C72129" w:rsidRPr="00C72129">
              <w:rPr>
                <w:highlight w:val="green"/>
              </w:rPr>
              <w:t>…..</w:t>
            </w:r>
            <w:proofErr w:type="gramEnd"/>
            <w:r w:rsidR="00C72129">
              <w:t xml:space="preserve"> </w:t>
            </w:r>
          </w:p>
        </w:tc>
      </w:tr>
      <w:bookmarkStart w:id="3"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4"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5"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6"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7"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064C4D"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Default="00214C3E" w:rsidP="00C65F2F">
            <w:pPr>
              <w:pStyle w:val="Textbezslovn"/>
              <w:jc w:val="left"/>
            </w:pPr>
            <w:r>
              <w:t>Zmocnění Vedoucího Zhotovitele</w:t>
            </w:r>
          </w:p>
          <w:p w:rsidR="00C6271E" w:rsidRDefault="00C6271E" w:rsidP="00C65F2F">
            <w:pPr>
              <w:pStyle w:val="Textbezslovn"/>
              <w:jc w:val="left"/>
            </w:pPr>
          </w:p>
          <w:p w:rsidR="001A1A4E" w:rsidRPr="00F97DBD" w:rsidRDefault="001A1A4E" w:rsidP="00C65F2F">
            <w:pPr>
              <w:pStyle w:val="Textbezslovn"/>
              <w:jc w:val="left"/>
            </w:pPr>
          </w:p>
        </w:tc>
      </w:tr>
    </w:tbl>
    <w:p w:rsidR="00F422D3"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rsidR="00F422D3" w:rsidRDefault="00F422D3" w:rsidP="009F0867">
      <w:pPr>
        <w:pStyle w:val="Textbezodsazen"/>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198"/>
        <w:gridCol w:w="2410"/>
        <w:gridCol w:w="3252"/>
      </w:tblGrid>
      <w:tr w:rsidR="00FC033A" w:rsidTr="00A63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A633DD">
        <w:trPr>
          <w:trHeight w:val="676"/>
        </w:trPr>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pStyle w:val="Textbezodsazen"/>
              <w:jc w:val="center"/>
              <w:rPr>
                <w:sz w:val="18"/>
              </w:rPr>
            </w:pP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0464D" w:rsidP="0050464D">
            <w:pPr>
              <w:tabs>
                <w:tab w:val="left" w:pos="-2694"/>
              </w:tabs>
              <w:jc w:val="center"/>
              <w:rPr>
                <w:rFonts w:eastAsia="Times New Roman" w:cs="Calibri"/>
                <w:bCs/>
                <w:sz w:val="18"/>
                <w:lang w:eastAsia="cs-CZ"/>
              </w:rPr>
            </w:pPr>
            <w:r w:rsidRPr="00FC033A">
              <w:rPr>
                <w:rFonts w:eastAsia="Times New Roman" w:cs="Calibri"/>
                <w:bCs/>
                <w:sz w:val="18"/>
                <w:lang w:eastAsia="cs-CZ"/>
              </w:rPr>
              <w:t>Správa železniční dopravní cesty,</w:t>
            </w:r>
          </w:p>
          <w:p w:rsidR="0050464D" w:rsidRDefault="0050464D" w:rsidP="0050464D">
            <w:pPr>
              <w:tabs>
                <w:tab w:val="left" w:pos="-2694"/>
              </w:tabs>
              <w:jc w:val="center"/>
              <w:rPr>
                <w:rFonts w:eastAsia="Times New Roman" w:cs="Calibri"/>
                <w:bCs/>
                <w:sz w:val="18"/>
                <w:lang w:eastAsia="cs-CZ"/>
              </w:rPr>
            </w:pPr>
            <w:r>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1A1A4E" w:rsidP="00FC033A">
            <w:pPr>
              <w:tabs>
                <w:tab w:val="left" w:pos="-2694"/>
              </w:tabs>
              <w:jc w:val="center"/>
              <w:rPr>
                <w:rFonts w:eastAsia="Times New Roman" w:cs="Calibri"/>
                <w:bCs/>
                <w:sz w:val="18"/>
                <w:lang w:eastAsia="cs-CZ"/>
              </w:rPr>
            </w:pPr>
            <w:r>
              <w:rPr>
                <w:rFonts w:eastAsia="Times New Roman" w:cs="Calibri"/>
                <w:bCs/>
                <w:sz w:val="18"/>
                <w:lang w:eastAsia="cs-CZ"/>
              </w:rPr>
              <w:t>Hradec Králové</w:t>
            </w:r>
          </w:p>
        </w:tc>
        <w:tc>
          <w:tcPr>
            <w:tcW w:w="2410"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OP/R/16/19</w:t>
      </w:r>
    </w:p>
    <w:p w:rsidR="00CA734E" w:rsidRPr="00F97DBD" w:rsidRDefault="00CA734E" w:rsidP="00E463D2">
      <w:pPr>
        <w:pStyle w:val="Textbezodsazen"/>
        <w:rPr>
          <w:b/>
          <w:bCs/>
        </w:rPr>
      </w:pPr>
      <w:r w:rsidRPr="00CA734E">
        <w:t>Obchodní podmínky zhotovení stavby OP/R/16/19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327892">
      <w:pPr>
        <w:pStyle w:val="Odstavec1-1a"/>
        <w:numPr>
          <w:ilvl w:val="0"/>
          <w:numId w:val="40"/>
        </w:numPr>
        <w:rPr>
          <w:b/>
        </w:rPr>
      </w:pPr>
      <w:r>
        <w:rPr>
          <w:b/>
        </w:rPr>
        <w:t>Všeobecné technické podmínky realizace stavby VTP/R/10/18</w:t>
      </w:r>
    </w:p>
    <w:p w:rsidR="00940F66" w:rsidRDefault="00940F66" w:rsidP="00327892">
      <w:pPr>
        <w:pStyle w:val="Textbezslovn"/>
        <w:ind w:left="1134"/>
      </w:pPr>
      <w:r>
        <w:t>Všeobecné technické podmínky realizace stavby VTP/R/10/18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327892">
      <w:pPr>
        <w:pStyle w:val="Odstavec1-1a"/>
        <w:numPr>
          <w:ilvl w:val="0"/>
          <w:numId w:val="40"/>
        </w:numPr>
        <w:rPr>
          <w:b/>
        </w:rPr>
      </w:pPr>
      <w:r>
        <w:rPr>
          <w:b/>
        </w:rPr>
        <w:t xml:space="preserve">Zvláštní technické podmínky ze dne </w:t>
      </w:r>
      <w:r w:rsidRPr="00327892">
        <w:rPr>
          <w:highlight w:val="green"/>
        </w:rPr>
        <w:t>[VLOŽÍ OBJEDNATEL]</w:t>
      </w:r>
      <w:r w:rsidR="00AF2182" w:rsidRPr="00327892">
        <w:rPr>
          <w:b/>
        </w:rPr>
        <w:t xml:space="preserve"> </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Pr="00F97DBD" w:rsidRDefault="00E463D2" w:rsidP="00E463D2">
      <w:pPr>
        <w:pStyle w:val="Nadpisbezsl1-1"/>
      </w:pPr>
      <w:r w:rsidRPr="00F97DBD">
        <w:lastRenderedPageBreak/>
        <w:t>Příloha č. 3</w:t>
      </w:r>
    </w:p>
    <w:p w:rsidR="00E463D2" w:rsidRDefault="00E463D2" w:rsidP="00E463D2">
      <w:pPr>
        <w:pStyle w:val="Nadpisbezsl1-2"/>
      </w:pPr>
      <w:r w:rsidRPr="00F97DBD">
        <w:t>Související dokumenty</w:t>
      </w:r>
    </w:p>
    <w:p w:rsidR="00727B8D" w:rsidRDefault="00727B8D" w:rsidP="00727B8D">
      <w:pPr>
        <w:pStyle w:val="Odrka1-2-"/>
        <w:numPr>
          <w:ilvl w:val="1"/>
          <w:numId w:val="6"/>
        </w:numPr>
        <w:rPr>
          <w:b/>
        </w:rPr>
      </w:pPr>
      <w:r>
        <w:rPr>
          <w:b/>
        </w:rPr>
        <w:t>Technická specifikace stavby</w:t>
      </w:r>
    </w:p>
    <w:p w:rsidR="00727B8D" w:rsidRDefault="00727B8D" w:rsidP="00727B8D">
      <w:pPr>
        <w:pStyle w:val="Odrka1-2-"/>
        <w:numPr>
          <w:ilvl w:val="0"/>
          <w:numId w:val="0"/>
        </w:numPr>
        <w:ind w:left="1531"/>
      </w:pPr>
      <w:r>
        <w:t>Součástí smlouvy je t</w:t>
      </w:r>
      <w:r w:rsidRPr="00F15150">
        <w:t xml:space="preserve">echnická specifikace </w:t>
      </w:r>
      <w:r>
        <w:t>stavby, která byla uveřejněna na profilu zadavatele jako součást zadávací dokumentace.</w:t>
      </w:r>
    </w:p>
    <w:p w:rsidR="00727B8D" w:rsidRDefault="00727B8D" w:rsidP="00727B8D">
      <w:pPr>
        <w:pStyle w:val="Odrka1-2-"/>
        <w:numPr>
          <w:ilvl w:val="1"/>
          <w:numId w:val="6"/>
        </w:numPr>
        <w:rPr>
          <w:ins w:id="8" w:author="Kudláček Filip, Mgr." w:date="2019-11-05T13:19:00Z"/>
          <w:highlight w:val="green"/>
        </w:rPr>
        <w:sectPr w:rsidR="00727B8D" w:rsidSect="004D09FB">
          <w:footerReference w:type="default" r:id="rId22"/>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970BA3" w:rsidRPr="00F762A8" w:rsidRDefault="00970BA3" w:rsidP="00970BA3">
      <w:pPr>
        <w:pStyle w:val="Odrka1-1"/>
        <w:numPr>
          <w:ilvl w:val="0"/>
          <w:numId w:val="0"/>
        </w:numPr>
        <w:ind w:left="1077"/>
        <w:rPr>
          <w:highlight w:val="yellow"/>
        </w:rPr>
      </w:pPr>
      <w:r w:rsidRPr="00F762A8">
        <w:rPr>
          <w:highlight w:val="yellow"/>
        </w:rPr>
        <w:t>[VLOŽÍ ZHOTOVITEL]</w:t>
      </w:r>
    </w:p>
    <w:p w:rsidR="00970BA3" w:rsidRDefault="00970BA3" w:rsidP="00970BA3">
      <w:pPr>
        <w:pStyle w:val="Textbezslovn"/>
      </w:pPr>
    </w:p>
    <w:p w:rsidR="00970BA3" w:rsidRPr="00F97DBD" w:rsidRDefault="00970BA3" w:rsidP="00970BA3">
      <w:pPr>
        <w:pStyle w:val="Textbezslovn"/>
      </w:pPr>
      <w:r w:rsidRPr="004040E3">
        <w:rPr>
          <w:highlight w:val="yellow"/>
        </w:rPr>
        <w:t>Do přílohy Smlouvy bude vložena tabulka Rekapitulace Ceny Díla předložená v nabídce účastníka.</w:t>
      </w:r>
      <w:r w:rsidRPr="00F97DBD">
        <w:t xml:space="preserve"> </w:t>
      </w: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Default="00ED29F1" w:rsidP="00ED29F1">
      <w:pPr>
        <w:pStyle w:val="Textbezodsazen"/>
      </w:pPr>
    </w:p>
    <w:p w:rsidR="00970BA3" w:rsidRPr="00A968D9" w:rsidRDefault="00970BA3" w:rsidP="00970BA3">
      <w:pPr>
        <w:keepNext/>
        <w:keepLines/>
        <w:pBdr>
          <w:top w:val="single" w:sz="12" w:space="3" w:color="00A1E0"/>
        </w:pBdr>
        <w:suppressAutoHyphens/>
        <w:spacing w:after="60"/>
        <w:rPr>
          <w:rFonts w:eastAsia="MS Mincho" w:cs="Times New Roman"/>
          <w:b/>
        </w:rPr>
      </w:pPr>
      <w:r w:rsidRPr="00A968D9">
        <w:rPr>
          <w:rFonts w:eastAsia="MS Mincho" w:cs="Times New Roman"/>
          <w:b/>
        </w:rPr>
        <w:t>Ve věcech technických</w:t>
      </w:r>
      <w:r w:rsidR="005A61A0">
        <w:rPr>
          <w:rFonts w:eastAsia="MS Mincho" w:cs="Times New Roman"/>
          <w:b/>
        </w:rPr>
        <w:t xml:space="preserve"> I.</w:t>
      </w:r>
    </w:p>
    <w:tbl>
      <w:tblPr>
        <w:tblStyle w:val="Mkatabulky1"/>
        <w:tblW w:w="8868" w:type="dxa"/>
        <w:tblLook w:val="04A0" w:firstRow="1" w:lastRow="0" w:firstColumn="1" w:lastColumn="0" w:noHBand="0" w:noVBand="1"/>
      </w:tblPr>
      <w:tblGrid>
        <w:gridCol w:w="3056"/>
        <w:gridCol w:w="5812"/>
      </w:tblGrid>
      <w:tr w:rsidR="00970BA3" w:rsidRPr="00A968D9" w:rsidTr="003E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Jméno a příjmení</w:t>
            </w:r>
          </w:p>
        </w:tc>
        <w:tc>
          <w:tcPr>
            <w:tcW w:w="5812" w:type="dxa"/>
          </w:tcPr>
          <w:p w:rsidR="00970BA3" w:rsidRPr="00A968D9" w:rsidRDefault="00970BA3" w:rsidP="003E44B1">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Zdeněk Kvapil</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Adresa</w:t>
            </w:r>
          </w:p>
        </w:tc>
        <w:tc>
          <w:tcPr>
            <w:tcW w:w="5812" w:type="dxa"/>
          </w:tcPr>
          <w:p w:rsidR="00970BA3" w:rsidRPr="00A968D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E-mail</w:t>
            </w:r>
          </w:p>
        </w:tc>
        <w:tc>
          <w:tcPr>
            <w:tcW w:w="5812" w:type="dxa"/>
          </w:tcPr>
          <w:p w:rsidR="00970BA3" w:rsidRPr="00A968D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Kvapil@szdc.cz</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Telefon</w:t>
            </w:r>
          </w:p>
        </w:tc>
        <w:tc>
          <w:tcPr>
            <w:tcW w:w="5812" w:type="dxa"/>
          </w:tcPr>
          <w:p w:rsidR="00970BA3" w:rsidRPr="00A968D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724 403 563</w:t>
            </w:r>
          </w:p>
        </w:tc>
      </w:tr>
    </w:tbl>
    <w:p w:rsidR="00970BA3" w:rsidRPr="00A968D9" w:rsidRDefault="00970BA3" w:rsidP="00970BA3">
      <w:pPr>
        <w:spacing w:after="120"/>
        <w:jc w:val="both"/>
        <w:rPr>
          <w:rFonts w:eastAsia="MS Mincho" w:cs="Times New Roman"/>
        </w:rPr>
      </w:pPr>
    </w:p>
    <w:p w:rsidR="00970BA3" w:rsidRPr="00A968D9" w:rsidRDefault="00970BA3" w:rsidP="00970BA3">
      <w:pPr>
        <w:keepNext/>
        <w:keepLines/>
        <w:pBdr>
          <w:top w:val="single" w:sz="12" w:space="3" w:color="00A1E0"/>
        </w:pBdr>
        <w:suppressAutoHyphens/>
        <w:spacing w:after="60"/>
        <w:rPr>
          <w:rFonts w:eastAsia="MS Mincho" w:cs="Times New Roman"/>
          <w:b/>
        </w:rPr>
      </w:pPr>
      <w:r w:rsidRPr="00A968D9">
        <w:rPr>
          <w:rFonts w:eastAsia="MS Mincho" w:cs="Times New Roman"/>
          <w:b/>
        </w:rPr>
        <w:t>Ve věcech technických</w:t>
      </w:r>
      <w:r w:rsidR="005A61A0">
        <w:rPr>
          <w:rFonts w:eastAsia="MS Mincho" w:cs="Times New Roman"/>
          <w:b/>
        </w:rPr>
        <w:t xml:space="preserve"> II.</w:t>
      </w:r>
    </w:p>
    <w:tbl>
      <w:tblPr>
        <w:tblStyle w:val="Mkatabulky1"/>
        <w:tblW w:w="8868" w:type="dxa"/>
        <w:tblLook w:val="04A0" w:firstRow="1" w:lastRow="0" w:firstColumn="1" w:lastColumn="0" w:noHBand="0" w:noVBand="1"/>
      </w:tblPr>
      <w:tblGrid>
        <w:gridCol w:w="3056"/>
        <w:gridCol w:w="5812"/>
      </w:tblGrid>
      <w:tr w:rsidR="00970BA3" w:rsidRPr="00A968D9" w:rsidTr="003E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Jméno a příjmení</w:t>
            </w:r>
          </w:p>
        </w:tc>
        <w:tc>
          <w:tcPr>
            <w:tcW w:w="5812" w:type="dxa"/>
          </w:tcPr>
          <w:p w:rsidR="00970BA3" w:rsidRPr="00A968D9" w:rsidRDefault="00970BA3" w:rsidP="003E44B1">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Jiří Peřina</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Adresa</w:t>
            </w:r>
          </w:p>
        </w:tc>
        <w:tc>
          <w:tcPr>
            <w:tcW w:w="5812" w:type="dxa"/>
          </w:tcPr>
          <w:p w:rsidR="00970BA3" w:rsidRPr="00A968D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E-mail</w:t>
            </w:r>
          </w:p>
        </w:tc>
        <w:tc>
          <w:tcPr>
            <w:tcW w:w="5812" w:type="dxa"/>
          </w:tcPr>
          <w:p w:rsidR="00970BA3" w:rsidRPr="00A968D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Perina@szdc.cz</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Telefon</w:t>
            </w:r>
          </w:p>
        </w:tc>
        <w:tc>
          <w:tcPr>
            <w:tcW w:w="5812" w:type="dxa"/>
          </w:tcPr>
          <w:p w:rsidR="00970BA3" w:rsidRPr="00A968D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724 403 566</w:t>
            </w:r>
          </w:p>
        </w:tc>
      </w:tr>
    </w:tbl>
    <w:p w:rsidR="00970BA3" w:rsidRPr="00A968D9" w:rsidRDefault="00970BA3" w:rsidP="00970BA3">
      <w:pPr>
        <w:keepNext/>
        <w:keepLines/>
        <w:pBdr>
          <w:top w:val="single" w:sz="12" w:space="3" w:color="00A1E0"/>
        </w:pBdr>
        <w:suppressAutoHyphens/>
        <w:spacing w:after="60"/>
        <w:rPr>
          <w:rFonts w:eastAsia="MS Mincho" w:cs="Times New Roman"/>
          <w:b/>
        </w:rPr>
      </w:pPr>
      <w:r w:rsidRPr="00A968D9">
        <w:rPr>
          <w:rFonts w:eastAsia="MS Mincho" w:cs="Times New Roman"/>
          <w:b/>
        </w:rPr>
        <w:t xml:space="preserve">Ve věcech technických </w:t>
      </w:r>
      <w:r w:rsidR="005A61A0">
        <w:rPr>
          <w:rFonts w:eastAsia="MS Mincho" w:cs="Times New Roman"/>
          <w:b/>
        </w:rPr>
        <w:t>III.</w:t>
      </w:r>
    </w:p>
    <w:tbl>
      <w:tblPr>
        <w:tblStyle w:val="Mkatabulky1"/>
        <w:tblW w:w="8868" w:type="dxa"/>
        <w:tblLook w:val="04A0" w:firstRow="1" w:lastRow="0" w:firstColumn="1" w:lastColumn="0" w:noHBand="0" w:noVBand="1"/>
      </w:tblPr>
      <w:tblGrid>
        <w:gridCol w:w="3056"/>
        <w:gridCol w:w="5812"/>
      </w:tblGrid>
      <w:tr w:rsidR="00970BA3" w:rsidRPr="00A968D9" w:rsidTr="003E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Jméno a příjmení</w:t>
            </w:r>
          </w:p>
        </w:tc>
        <w:tc>
          <w:tcPr>
            <w:tcW w:w="5812" w:type="dxa"/>
          </w:tcPr>
          <w:p w:rsidR="00970BA3" w:rsidRPr="00A968D9" w:rsidRDefault="008C0208" w:rsidP="008C0208">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Pr>
                <w:rFonts w:cs="Times New Roman"/>
                <w:sz w:val="18"/>
              </w:rPr>
              <w:t xml:space="preserve">Ing. </w:t>
            </w:r>
            <w:r w:rsidR="00970BA3">
              <w:rPr>
                <w:rFonts w:cs="Times New Roman"/>
                <w:sz w:val="18"/>
              </w:rPr>
              <w:t xml:space="preserve">Jiří </w:t>
            </w:r>
            <w:r>
              <w:rPr>
                <w:rFonts w:cs="Times New Roman"/>
                <w:sz w:val="18"/>
              </w:rPr>
              <w:t>Wimmer</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Adresa</w:t>
            </w:r>
          </w:p>
        </w:tc>
        <w:tc>
          <w:tcPr>
            <w:tcW w:w="5812" w:type="dxa"/>
          </w:tcPr>
          <w:p w:rsidR="00970BA3" w:rsidRPr="00A968D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E-mail</w:t>
            </w:r>
          </w:p>
        </w:tc>
        <w:tc>
          <w:tcPr>
            <w:tcW w:w="5812" w:type="dxa"/>
          </w:tcPr>
          <w:p w:rsidR="00970BA3" w:rsidRPr="00A968D9" w:rsidRDefault="008C0208"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Wimmer</w:t>
            </w:r>
            <w:r w:rsidR="00970BA3" w:rsidRPr="00A968D9">
              <w:rPr>
                <w:rFonts w:cs="Times New Roman"/>
                <w:sz w:val="18"/>
              </w:rPr>
              <w:t>@szdc.cz</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Telefon</w:t>
            </w:r>
          </w:p>
        </w:tc>
        <w:tc>
          <w:tcPr>
            <w:tcW w:w="5812" w:type="dxa"/>
          </w:tcPr>
          <w:p w:rsidR="00970BA3" w:rsidRPr="00A968D9" w:rsidRDefault="008C0208"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724 218 377</w:t>
            </w:r>
          </w:p>
        </w:tc>
      </w:tr>
    </w:tbl>
    <w:p w:rsidR="00970BA3" w:rsidRPr="00A968D9" w:rsidRDefault="00970BA3" w:rsidP="00970BA3">
      <w:pPr>
        <w:spacing w:after="120"/>
        <w:jc w:val="both"/>
        <w:rPr>
          <w:rFonts w:eastAsia="MS Mincho" w:cs="Times New Roman"/>
        </w:rPr>
      </w:pPr>
    </w:p>
    <w:p w:rsidR="005A61A0" w:rsidRPr="00A968D9" w:rsidRDefault="005A61A0" w:rsidP="005A61A0">
      <w:pPr>
        <w:keepNext/>
        <w:keepLines/>
        <w:pBdr>
          <w:top w:val="single" w:sz="12" w:space="3" w:color="00A1E0"/>
        </w:pBdr>
        <w:suppressAutoHyphens/>
        <w:spacing w:after="60"/>
        <w:rPr>
          <w:rFonts w:eastAsia="MS Mincho" w:cs="Times New Roman"/>
          <w:b/>
        </w:rPr>
      </w:pPr>
      <w:r w:rsidRPr="00A968D9">
        <w:rPr>
          <w:rFonts w:eastAsia="MS Mincho" w:cs="Times New Roman"/>
          <w:b/>
        </w:rPr>
        <w:t xml:space="preserve">Ve věcech technických </w:t>
      </w:r>
      <w:r>
        <w:rPr>
          <w:rFonts w:eastAsia="MS Mincho" w:cs="Times New Roman"/>
          <w:b/>
        </w:rPr>
        <w:t>III.</w:t>
      </w:r>
    </w:p>
    <w:tbl>
      <w:tblPr>
        <w:tblStyle w:val="Mkatabulky1"/>
        <w:tblW w:w="8868" w:type="dxa"/>
        <w:tblLook w:val="04A0" w:firstRow="1" w:lastRow="0" w:firstColumn="1" w:lastColumn="0" w:noHBand="0" w:noVBand="1"/>
      </w:tblPr>
      <w:tblGrid>
        <w:gridCol w:w="3056"/>
        <w:gridCol w:w="5812"/>
      </w:tblGrid>
      <w:tr w:rsidR="00970BA3" w:rsidRPr="00A968D9" w:rsidTr="003E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Jméno a příjmení</w:t>
            </w:r>
          </w:p>
        </w:tc>
        <w:tc>
          <w:tcPr>
            <w:tcW w:w="5812" w:type="dxa"/>
          </w:tcPr>
          <w:p w:rsidR="00970BA3" w:rsidRPr="00A968D9" w:rsidRDefault="008C0208" w:rsidP="003E44B1">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Pr>
                <w:rFonts w:cs="Times New Roman"/>
                <w:sz w:val="18"/>
              </w:rPr>
              <w:t>Jiří Dusbaba</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Adresa</w:t>
            </w:r>
          </w:p>
        </w:tc>
        <w:tc>
          <w:tcPr>
            <w:tcW w:w="5812" w:type="dxa"/>
          </w:tcPr>
          <w:p w:rsidR="00970BA3" w:rsidRPr="00A968D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lastRenderedPageBreak/>
              <w:t>E-mail</w:t>
            </w:r>
          </w:p>
        </w:tc>
        <w:tc>
          <w:tcPr>
            <w:tcW w:w="5812" w:type="dxa"/>
          </w:tcPr>
          <w:p w:rsidR="00970BA3" w:rsidRPr="00A968D9" w:rsidRDefault="008C0208"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Dusbaba</w:t>
            </w:r>
            <w:r w:rsidR="00970BA3" w:rsidRPr="00A968D9">
              <w:rPr>
                <w:rFonts w:cs="Times New Roman"/>
                <w:sz w:val="18"/>
              </w:rPr>
              <w:t>@szdc.cz</w:t>
            </w:r>
          </w:p>
        </w:tc>
      </w:tr>
      <w:tr w:rsidR="00970BA3" w:rsidRPr="00A968D9" w:rsidTr="003E44B1">
        <w:trPr>
          <w:trHeight w:val="41"/>
        </w:trPr>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Telefon</w:t>
            </w:r>
          </w:p>
        </w:tc>
        <w:tc>
          <w:tcPr>
            <w:tcW w:w="5812" w:type="dxa"/>
          </w:tcPr>
          <w:p w:rsidR="00970BA3" w:rsidRPr="00A968D9" w:rsidRDefault="00970BA3" w:rsidP="008C0208">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 xml:space="preserve">725 210 </w:t>
            </w:r>
            <w:r w:rsidR="008C0208">
              <w:rPr>
                <w:rFonts w:cs="Times New Roman"/>
                <w:sz w:val="18"/>
              </w:rPr>
              <w:t>021</w:t>
            </w:r>
          </w:p>
        </w:tc>
      </w:tr>
    </w:tbl>
    <w:p w:rsidR="00722426" w:rsidRPr="00A968D9" w:rsidRDefault="00722426" w:rsidP="00970BA3">
      <w:pPr>
        <w:spacing w:after="120"/>
        <w:jc w:val="both"/>
        <w:rPr>
          <w:rFonts w:eastAsia="MS Mincho" w:cs="Times New Roman"/>
        </w:rPr>
      </w:pPr>
    </w:p>
    <w:p w:rsidR="00970BA3" w:rsidRPr="00A968D9" w:rsidRDefault="00970BA3" w:rsidP="00970BA3">
      <w:pPr>
        <w:keepNext/>
        <w:keepLines/>
        <w:pBdr>
          <w:top w:val="single" w:sz="12" w:space="3" w:color="00A1E0"/>
        </w:pBdr>
        <w:suppressAutoHyphens/>
        <w:spacing w:after="60"/>
        <w:rPr>
          <w:rFonts w:eastAsia="MS Mincho" w:cs="Times New Roman"/>
          <w:b/>
        </w:rPr>
      </w:pPr>
      <w:r w:rsidRPr="00A968D9">
        <w:rPr>
          <w:rFonts w:eastAsia="MS Mincho" w:cs="Times New Roman"/>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8C0208" w:rsidRPr="00A968D9" w:rsidTr="003E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C0208" w:rsidRPr="00A968D9" w:rsidRDefault="008C0208" w:rsidP="003E44B1">
            <w:pPr>
              <w:spacing w:before="40" w:after="40"/>
              <w:jc w:val="both"/>
              <w:rPr>
                <w:rFonts w:cs="Times New Roman"/>
                <w:sz w:val="18"/>
              </w:rPr>
            </w:pPr>
            <w:r w:rsidRPr="00A968D9">
              <w:rPr>
                <w:rFonts w:cs="Times New Roman"/>
                <w:sz w:val="18"/>
              </w:rPr>
              <w:t>Jméno a příjmení</w:t>
            </w:r>
          </w:p>
        </w:tc>
        <w:tc>
          <w:tcPr>
            <w:tcW w:w="5812" w:type="dxa"/>
          </w:tcPr>
          <w:p w:rsidR="008C0208" w:rsidRPr="008C0208" w:rsidRDefault="008C0208" w:rsidP="008C0208">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8C0208">
              <w:rPr>
                <w:rFonts w:cs="Times New Roman"/>
                <w:sz w:val="18"/>
              </w:rPr>
              <w:t>Ing. Jiří Wimmer</w:t>
            </w:r>
          </w:p>
        </w:tc>
      </w:tr>
      <w:tr w:rsidR="008C0208"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8C0208" w:rsidRPr="00A968D9" w:rsidRDefault="008C0208" w:rsidP="003E44B1">
            <w:pPr>
              <w:spacing w:before="40" w:after="40"/>
              <w:jc w:val="both"/>
              <w:rPr>
                <w:rFonts w:cs="Times New Roman"/>
                <w:sz w:val="18"/>
              </w:rPr>
            </w:pPr>
            <w:r w:rsidRPr="00A968D9">
              <w:rPr>
                <w:rFonts w:cs="Times New Roman"/>
                <w:sz w:val="18"/>
              </w:rPr>
              <w:t>Adresa</w:t>
            </w:r>
          </w:p>
        </w:tc>
        <w:tc>
          <w:tcPr>
            <w:tcW w:w="5812" w:type="dxa"/>
          </w:tcPr>
          <w:p w:rsidR="008C0208" w:rsidRPr="008C0208" w:rsidRDefault="008C0208" w:rsidP="008C0208">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8C0208">
              <w:rPr>
                <w:rFonts w:cs="Times New Roman"/>
                <w:sz w:val="18"/>
              </w:rPr>
              <w:t>Oblastní ředitelství Hradec Králové, ST Pardubice</w:t>
            </w:r>
          </w:p>
        </w:tc>
      </w:tr>
      <w:tr w:rsidR="008C0208"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8C0208" w:rsidRPr="00A968D9" w:rsidRDefault="008C0208" w:rsidP="003E44B1">
            <w:pPr>
              <w:spacing w:before="40" w:after="40"/>
              <w:jc w:val="both"/>
              <w:rPr>
                <w:rFonts w:cs="Times New Roman"/>
                <w:sz w:val="18"/>
              </w:rPr>
            </w:pPr>
            <w:r w:rsidRPr="00A968D9">
              <w:rPr>
                <w:rFonts w:cs="Times New Roman"/>
                <w:sz w:val="18"/>
              </w:rPr>
              <w:t>E-mail</w:t>
            </w:r>
          </w:p>
        </w:tc>
        <w:tc>
          <w:tcPr>
            <w:tcW w:w="5812" w:type="dxa"/>
          </w:tcPr>
          <w:p w:rsidR="008C0208" w:rsidRPr="008C0208" w:rsidRDefault="008C0208" w:rsidP="008C0208">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8C0208">
              <w:rPr>
                <w:rFonts w:cs="Times New Roman"/>
                <w:sz w:val="18"/>
              </w:rPr>
              <w:t>Wimmer@szdc.cz</w:t>
            </w:r>
          </w:p>
        </w:tc>
      </w:tr>
      <w:tr w:rsidR="008C0208"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8C0208" w:rsidRPr="00A968D9" w:rsidRDefault="008C0208" w:rsidP="003E44B1">
            <w:pPr>
              <w:spacing w:before="40" w:after="40"/>
              <w:jc w:val="both"/>
              <w:rPr>
                <w:rFonts w:cs="Times New Roman"/>
                <w:sz w:val="18"/>
              </w:rPr>
            </w:pPr>
            <w:r w:rsidRPr="00A968D9">
              <w:rPr>
                <w:rFonts w:cs="Times New Roman"/>
                <w:sz w:val="18"/>
              </w:rPr>
              <w:t>Telefon</w:t>
            </w:r>
          </w:p>
        </w:tc>
        <w:tc>
          <w:tcPr>
            <w:tcW w:w="5812" w:type="dxa"/>
          </w:tcPr>
          <w:p w:rsidR="008C0208" w:rsidRPr="008C0208" w:rsidRDefault="008C0208" w:rsidP="008C0208">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8C0208">
              <w:rPr>
                <w:rFonts w:cs="Times New Roman"/>
                <w:sz w:val="18"/>
              </w:rPr>
              <w:t>724 218 377</w:t>
            </w:r>
          </w:p>
        </w:tc>
      </w:tr>
    </w:tbl>
    <w:p w:rsidR="00970BA3" w:rsidRPr="00A968D9" w:rsidRDefault="00970BA3" w:rsidP="00970BA3">
      <w:pPr>
        <w:spacing w:after="120"/>
        <w:jc w:val="both"/>
        <w:rPr>
          <w:rFonts w:eastAsia="MS Mincho" w:cs="Times New Roman"/>
        </w:rPr>
      </w:pPr>
    </w:p>
    <w:p w:rsidR="00970BA3" w:rsidRPr="00A968D9" w:rsidRDefault="00970BA3" w:rsidP="00970BA3">
      <w:pPr>
        <w:keepNext/>
        <w:keepLines/>
        <w:pBdr>
          <w:top w:val="single" w:sz="12" w:space="3" w:color="00A1E0"/>
        </w:pBdr>
        <w:suppressAutoHyphens/>
        <w:spacing w:after="60"/>
        <w:rPr>
          <w:rFonts w:eastAsia="MS Mincho" w:cs="Times New Roman"/>
          <w:b/>
        </w:rPr>
      </w:pPr>
      <w:r w:rsidRPr="00A968D9">
        <w:rPr>
          <w:rFonts w:eastAsia="MS Mincho" w:cs="Times New Roman"/>
          <w:b/>
        </w:rPr>
        <w:t>Ve věcech geodetických</w:t>
      </w:r>
    </w:p>
    <w:tbl>
      <w:tblPr>
        <w:tblStyle w:val="Mkatabulky1"/>
        <w:tblW w:w="8868" w:type="dxa"/>
        <w:tblLook w:val="04A0" w:firstRow="1" w:lastRow="0" w:firstColumn="1" w:lastColumn="0" w:noHBand="0" w:noVBand="1"/>
      </w:tblPr>
      <w:tblGrid>
        <w:gridCol w:w="3056"/>
        <w:gridCol w:w="5812"/>
      </w:tblGrid>
      <w:tr w:rsidR="00970BA3" w:rsidRPr="00A968D9" w:rsidTr="003E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Jméno a příjmení</w:t>
            </w:r>
          </w:p>
        </w:tc>
        <w:tc>
          <w:tcPr>
            <w:tcW w:w="5812" w:type="dxa"/>
          </w:tcPr>
          <w:p w:rsidR="00970BA3" w:rsidRPr="00A968D9" w:rsidRDefault="00970BA3" w:rsidP="003E44B1">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 xml:space="preserve">Ing. Vladimír </w:t>
            </w:r>
            <w:proofErr w:type="spellStart"/>
            <w:r w:rsidRPr="00A968D9">
              <w:rPr>
                <w:rFonts w:cs="Times New Roman"/>
                <w:sz w:val="18"/>
              </w:rPr>
              <w:t>Štusák</w:t>
            </w:r>
            <w:proofErr w:type="spellEnd"/>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Adresa</w:t>
            </w:r>
          </w:p>
        </w:tc>
        <w:tc>
          <w:tcPr>
            <w:tcW w:w="5812" w:type="dxa"/>
          </w:tcPr>
          <w:p w:rsidR="00970BA3" w:rsidRPr="00A968D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SŽG Praha, RP Pardubice, Pardubice, Hlaváčova 206, 530 02</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E-mail</w:t>
            </w:r>
          </w:p>
        </w:tc>
        <w:tc>
          <w:tcPr>
            <w:tcW w:w="5812" w:type="dxa"/>
          </w:tcPr>
          <w:p w:rsidR="00970BA3" w:rsidRPr="00A968D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Stusak@szdc.cz</w:t>
            </w: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Telefon</w:t>
            </w:r>
          </w:p>
        </w:tc>
        <w:tc>
          <w:tcPr>
            <w:tcW w:w="5812" w:type="dxa"/>
          </w:tcPr>
          <w:p w:rsidR="00970BA3" w:rsidRPr="00A968D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725 481 451</w:t>
            </w:r>
          </w:p>
        </w:tc>
      </w:tr>
    </w:tbl>
    <w:p w:rsidR="00970BA3" w:rsidRPr="00A968D9" w:rsidRDefault="00970BA3" w:rsidP="00970BA3">
      <w:pPr>
        <w:spacing w:after="120"/>
        <w:jc w:val="both"/>
        <w:rPr>
          <w:rFonts w:eastAsia="MS Mincho" w:cs="Times New Roman"/>
        </w:rPr>
      </w:pPr>
    </w:p>
    <w:p w:rsidR="00970BA3" w:rsidRPr="00A968D9" w:rsidRDefault="00970BA3" w:rsidP="00970BA3">
      <w:pPr>
        <w:keepNext/>
        <w:keepLines/>
        <w:pBdr>
          <w:top w:val="single" w:sz="12" w:space="3" w:color="00A1E0"/>
        </w:pBdr>
        <w:suppressAutoHyphens/>
        <w:spacing w:after="60"/>
        <w:rPr>
          <w:rFonts w:eastAsia="MS Mincho" w:cs="Times New Roman"/>
          <w:b/>
        </w:rPr>
      </w:pPr>
      <w:r>
        <w:rPr>
          <w:rFonts w:eastAsia="MS Mincho" w:cs="Times New Roman"/>
          <w:b/>
        </w:rPr>
        <w:t>Koordinátor BOZP</w:t>
      </w:r>
      <w:r w:rsidR="000177F0">
        <w:rPr>
          <w:rFonts w:eastAsia="MS Mincho" w:cs="Times New Roman"/>
          <w:b/>
        </w:rPr>
        <w:t xml:space="preserve"> na staveništi</w:t>
      </w:r>
    </w:p>
    <w:tbl>
      <w:tblPr>
        <w:tblStyle w:val="Mkatabulky1"/>
        <w:tblW w:w="8868" w:type="dxa"/>
        <w:tblLook w:val="04A0" w:firstRow="1" w:lastRow="0" w:firstColumn="1" w:lastColumn="0" w:noHBand="0" w:noVBand="1"/>
      </w:tblPr>
      <w:tblGrid>
        <w:gridCol w:w="3056"/>
        <w:gridCol w:w="5812"/>
      </w:tblGrid>
      <w:tr w:rsidR="00970BA3" w:rsidRPr="00A968D9" w:rsidTr="003E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Jméno a příjmení</w:t>
            </w:r>
          </w:p>
        </w:tc>
        <w:tc>
          <w:tcPr>
            <w:tcW w:w="5812" w:type="dxa"/>
          </w:tcPr>
          <w:p w:rsidR="00970BA3" w:rsidRPr="00D50FF9" w:rsidRDefault="00970BA3" w:rsidP="003E44B1">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Adresa</w:t>
            </w:r>
          </w:p>
        </w:tc>
        <w:tc>
          <w:tcPr>
            <w:tcW w:w="5812" w:type="dxa"/>
          </w:tcPr>
          <w:p w:rsidR="00970BA3" w:rsidRPr="00D50FF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E-mail</w:t>
            </w:r>
          </w:p>
        </w:tc>
        <w:tc>
          <w:tcPr>
            <w:tcW w:w="5812" w:type="dxa"/>
          </w:tcPr>
          <w:p w:rsidR="00970BA3" w:rsidRPr="00D50FF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p>
        </w:tc>
      </w:tr>
      <w:tr w:rsidR="00970BA3" w:rsidRPr="00A968D9" w:rsidTr="003E44B1">
        <w:tc>
          <w:tcPr>
            <w:cnfStyle w:val="001000000000" w:firstRow="0" w:lastRow="0" w:firstColumn="1" w:lastColumn="0" w:oddVBand="0" w:evenVBand="0" w:oddHBand="0" w:evenHBand="0" w:firstRowFirstColumn="0" w:firstRowLastColumn="0" w:lastRowFirstColumn="0" w:lastRowLastColumn="0"/>
            <w:tcW w:w="3056" w:type="dxa"/>
          </w:tcPr>
          <w:p w:rsidR="00970BA3" w:rsidRPr="00A968D9" w:rsidRDefault="00970BA3" w:rsidP="003E44B1">
            <w:pPr>
              <w:spacing w:before="40" w:after="40"/>
              <w:jc w:val="both"/>
              <w:rPr>
                <w:rFonts w:cs="Times New Roman"/>
                <w:sz w:val="18"/>
              </w:rPr>
            </w:pPr>
            <w:r w:rsidRPr="00A968D9">
              <w:rPr>
                <w:rFonts w:cs="Times New Roman"/>
                <w:sz w:val="18"/>
              </w:rPr>
              <w:t>Telefon</w:t>
            </w:r>
          </w:p>
        </w:tc>
        <w:tc>
          <w:tcPr>
            <w:tcW w:w="5812" w:type="dxa"/>
          </w:tcPr>
          <w:p w:rsidR="00970BA3" w:rsidRPr="00D50FF9" w:rsidRDefault="00970BA3" w:rsidP="003E44B1">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p>
        </w:tc>
      </w:tr>
    </w:tbl>
    <w:p w:rsidR="00970BA3" w:rsidRDefault="00970BA3"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lastRenderedPageBreak/>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6D37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D37DE">
            <w:pPr>
              <w:pStyle w:val="Tabulka"/>
              <w:rPr>
                <w:rStyle w:val="Nadpisvtabulce"/>
              </w:rPr>
            </w:pPr>
            <w:r w:rsidRPr="00F95FBD">
              <w:rPr>
                <w:rStyle w:val="Nadpisvtabulce"/>
              </w:rPr>
              <w:t>Jméno a příjmení</w:t>
            </w:r>
          </w:p>
        </w:tc>
        <w:tc>
          <w:tcPr>
            <w:tcW w:w="5812" w:type="dxa"/>
          </w:tcPr>
          <w:p w:rsidR="002F212B" w:rsidRPr="00F95FBD" w:rsidRDefault="002F212B" w:rsidP="006D37D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6D37DE">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D37DE">
            <w:pPr>
              <w:pStyle w:val="Tabulka"/>
              <w:rPr>
                <w:sz w:val="18"/>
              </w:rPr>
            </w:pPr>
            <w:r w:rsidRPr="00F95FBD">
              <w:rPr>
                <w:sz w:val="18"/>
              </w:rPr>
              <w:t>Adresa</w:t>
            </w:r>
          </w:p>
        </w:tc>
        <w:tc>
          <w:tcPr>
            <w:tcW w:w="5812" w:type="dxa"/>
          </w:tcPr>
          <w:p w:rsidR="002F212B" w:rsidRPr="00F95FBD" w:rsidRDefault="002F212B" w:rsidP="006D37D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6D37DE">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D37DE">
            <w:pPr>
              <w:pStyle w:val="Tabulka"/>
              <w:rPr>
                <w:sz w:val="18"/>
              </w:rPr>
            </w:pPr>
            <w:r w:rsidRPr="00F95FBD">
              <w:rPr>
                <w:sz w:val="18"/>
              </w:rPr>
              <w:t>E-mail</w:t>
            </w:r>
          </w:p>
        </w:tc>
        <w:tc>
          <w:tcPr>
            <w:tcW w:w="5812" w:type="dxa"/>
          </w:tcPr>
          <w:p w:rsidR="002F212B" w:rsidRPr="00F95FBD" w:rsidRDefault="002F212B" w:rsidP="006D37D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6D37DE">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6D37DE">
            <w:pPr>
              <w:pStyle w:val="Tabulka"/>
              <w:rPr>
                <w:sz w:val="18"/>
              </w:rPr>
            </w:pPr>
            <w:r w:rsidRPr="00F95FBD">
              <w:rPr>
                <w:sz w:val="18"/>
              </w:rPr>
              <w:t>Telefon</w:t>
            </w:r>
          </w:p>
        </w:tc>
        <w:tc>
          <w:tcPr>
            <w:tcW w:w="5812" w:type="dxa"/>
          </w:tcPr>
          <w:p w:rsidR="002F212B" w:rsidRPr="00F95FBD" w:rsidRDefault="002F212B" w:rsidP="006D37D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footerReference w:type="default" r:id="rId25"/>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B64707">
            <w:pPr>
              <w:pStyle w:val="Tabulka"/>
              <w:cnfStyle w:val="000000000000" w:firstRow="0" w:lastRow="0" w:firstColumn="0" w:lastColumn="0" w:oddVBand="0" w:evenVBand="0" w:oddHBand="0" w:evenHBand="0" w:firstRowFirstColumn="0" w:firstRowLastColumn="0" w:lastRowFirstColumn="0" w:lastRowLastColumn="0"/>
              <w:rPr>
                <w:sz w:val="18"/>
              </w:rPr>
            </w:pPr>
            <w:r w:rsidRPr="005A61A0">
              <w:rPr>
                <w:rFonts w:eastAsia="Times New Roman" w:cs="Calibri"/>
                <w:sz w:val="18"/>
                <w:lang w:eastAsia="cs-CZ"/>
              </w:rPr>
              <w:t xml:space="preserve">minimálně </w:t>
            </w:r>
            <w:r w:rsidR="00B64707">
              <w:rPr>
                <w:rFonts w:eastAsia="Times New Roman" w:cs="Calibri"/>
                <w:color w:val="000000"/>
                <w:sz w:val="18"/>
                <w:lang w:eastAsia="cs-CZ"/>
              </w:rPr>
              <w:t>3</w:t>
            </w:r>
            <w:r w:rsidR="008C0208">
              <w:rPr>
                <w:rFonts w:eastAsia="Times New Roman" w:cs="Calibri"/>
                <w:color w:val="000000"/>
                <w:sz w:val="18"/>
                <w:lang w:eastAsia="cs-CZ"/>
              </w:rPr>
              <w:t>0</w:t>
            </w:r>
            <w:r w:rsidRPr="005A61A0">
              <w:rPr>
                <w:rFonts w:eastAsia="Times New Roman" w:cs="Calibri"/>
                <w:color w:val="000000"/>
                <w:sz w:val="18"/>
                <w:lang w:eastAsia="cs-CZ"/>
              </w:rPr>
              <w:t xml:space="preserve"> mil. Kč</w:t>
            </w:r>
            <w:r w:rsidRPr="005A61A0">
              <w:rPr>
                <w:rFonts w:eastAsia="Times New Roman" w:cs="Calibri"/>
                <w:sz w:val="18"/>
                <w:lang w:eastAsia="cs-CZ"/>
              </w:rPr>
              <w:t xml:space="preserve"> na</w:t>
            </w:r>
            <w:r w:rsidR="008C0208">
              <w:rPr>
                <w:rFonts w:eastAsia="Times New Roman" w:cs="Calibri"/>
                <w:sz w:val="18"/>
                <w:lang w:eastAsia="cs-CZ"/>
              </w:rPr>
              <w:t xml:space="preserve"> jednu pojistnou událost a </w:t>
            </w:r>
            <w:r w:rsidR="00B64707">
              <w:rPr>
                <w:rFonts w:eastAsia="Times New Roman" w:cs="Calibri"/>
                <w:sz w:val="18"/>
                <w:lang w:eastAsia="cs-CZ"/>
              </w:rPr>
              <w:t>3</w:t>
            </w:r>
            <w:r w:rsidR="008C0208">
              <w:rPr>
                <w:rFonts w:eastAsia="Times New Roman" w:cs="Calibri"/>
                <w:sz w:val="18"/>
                <w:lang w:eastAsia="cs-CZ"/>
              </w:rPr>
              <w:t>0</w:t>
            </w:r>
            <w:r w:rsidRPr="005A61A0">
              <w:rPr>
                <w:rFonts w:eastAsia="Times New Roman" w:cs="Calibri"/>
                <w:sz w:val="18"/>
                <w:lang w:eastAsia="cs-CZ"/>
              </w:rPr>
              <w:t xml:space="preserve"> mil. Kč v úhrnu</w:t>
            </w:r>
            <w:r w:rsidRPr="002C7A28">
              <w:rPr>
                <w:rFonts w:eastAsia="Times New Roman" w:cs="Calibri"/>
                <w:sz w:val="18"/>
                <w:lang w:eastAsia="cs-CZ"/>
              </w:rPr>
              <w:t xml:space="preserve"> za rok</w:t>
            </w:r>
            <w:bookmarkStart w:id="9" w:name="_GoBack"/>
            <w:bookmarkEnd w:id="9"/>
          </w:p>
        </w:tc>
      </w:tr>
    </w:tbl>
    <w:p w:rsidR="00ED29F1" w:rsidRDefault="00ED29F1" w:rsidP="00165977">
      <w:pPr>
        <w:pStyle w:val="Tabulka"/>
        <w:sectPr w:rsidR="00ED29F1" w:rsidSect="004D09FB">
          <w:footerReference w:type="default" r:id="rId26"/>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C4D" w:rsidRDefault="00064C4D" w:rsidP="00962258">
      <w:pPr>
        <w:spacing w:after="0" w:line="240" w:lineRule="auto"/>
      </w:pPr>
      <w:r>
        <w:separator/>
      </w:r>
    </w:p>
  </w:endnote>
  <w:endnote w:type="continuationSeparator" w:id="0">
    <w:p w:rsidR="00064C4D" w:rsidRDefault="00064C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38E3" w:rsidTr="00EB46E5">
      <w:tc>
        <w:tcPr>
          <w:tcW w:w="1361" w:type="dxa"/>
          <w:tcMar>
            <w:left w:w="0" w:type="dxa"/>
            <w:right w:w="0" w:type="dxa"/>
          </w:tcMar>
          <w:vAlign w:val="bottom"/>
        </w:tcPr>
        <w:p w:rsidR="007838E3" w:rsidRPr="00B8518B" w:rsidRDefault="007838E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89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789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838E3" w:rsidRDefault="007838E3" w:rsidP="00B8518B">
          <w:pPr>
            <w:pStyle w:val="Zpat"/>
          </w:pPr>
        </w:p>
      </w:tc>
      <w:tc>
        <w:tcPr>
          <w:tcW w:w="425" w:type="dxa"/>
          <w:shd w:val="clear" w:color="auto" w:fill="auto"/>
          <w:tcMar>
            <w:left w:w="0" w:type="dxa"/>
            <w:right w:w="0" w:type="dxa"/>
          </w:tcMar>
        </w:tcPr>
        <w:p w:rsidR="007838E3" w:rsidRDefault="007838E3" w:rsidP="00B8518B">
          <w:pPr>
            <w:pStyle w:val="Zpat"/>
          </w:pPr>
        </w:p>
      </w:tc>
      <w:tc>
        <w:tcPr>
          <w:tcW w:w="8505" w:type="dxa"/>
        </w:tcPr>
        <w:p w:rsidR="007838E3" w:rsidRPr="00E7415D" w:rsidRDefault="007838E3" w:rsidP="00F422D3">
          <w:pPr>
            <w:pStyle w:val="Zpat0"/>
            <w:rPr>
              <w:b/>
            </w:rPr>
          </w:pPr>
          <w:r w:rsidRPr="00E7415D">
            <w:rPr>
              <w:b/>
            </w:rPr>
            <w:t>SMLOUVA O DÍLO</w:t>
          </w:r>
        </w:p>
        <w:p w:rsidR="007838E3" w:rsidRDefault="007838E3" w:rsidP="00F422D3">
          <w:pPr>
            <w:pStyle w:val="Zpat0"/>
          </w:pPr>
          <w:r>
            <w:t>Zhotovení stavby</w:t>
          </w:r>
        </w:p>
        <w:p w:rsidR="007838E3" w:rsidRDefault="007838E3" w:rsidP="00F422D3">
          <w:pPr>
            <w:pStyle w:val="Zpat0"/>
          </w:pPr>
          <w:r w:rsidRPr="001A1A4E">
            <w:t xml:space="preserve">Oprava kolejí a výhybek v </w:t>
          </w:r>
          <w:proofErr w:type="spellStart"/>
          <w:r w:rsidRPr="001A1A4E">
            <w:t>žst</w:t>
          </w:r>
          <w:proofErr w:type="spellEnd"/>
          <w:r w:rsidRPr="001A1A4E">
            <w:t>. Přelouč</w:t>
          </w:r>
        </w:p>
      </w:tc>
    </w:tr>
  </w:tbl>
  <w:p w:rsidR="007838E3" w:rsidRPr="00B8518B" w:rsidRDefault="007838E3"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38E3" w:rsidTr="00EB46E5">
      <w:tc>
        <w:tcPr>
          <w:tcW w:w="1361" w:type="dxa"/>
          <w:tcMar>
            <w:left w:w="0" w:type="dxa"/>
            <w:right w:w="0" w:type="dxa"/>
          </w:tcMar>
          <w:vAlign w:val="bottom"/>
        </w:tcPr>
        <w:p w:rsidR="007838E3" w:rsidRPr="00B8518B" w:rsidRDefault="007838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40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40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838E3" w:rsidRDefault="007838E3" w:rsidP="00B8518B">
          <w:pPr>
            <w:pStyle w:val="Zpat"/>
          </w:pPr>
        </w:p>
      </w:tc>
      <w:tc>
        <w:tcPr>
          <w:tcW w:w="425" w:type="dxa"/>
          <w:shd w:val="clear" w:color="auto" w:fill="auto"/>
          <w:tcMar>
            <w:left w:w="0" w:type="dxa"/>
            <w:right w:w="0" w:type="dxa"/>
          </w:tcMar>
        </w:tcPr>
        <w:p w:rsidR="007838E3" w:rsidRDefault="007838E3" w:rsidP="00B8518B">
          <w:pPr>
            <w:pStyle w:val="Zpat"/>
          </w:pPr>
        </w:p>
      </w:tc>
      <w:tc>
        <w:tcPr>
          <w:tcW w:w="8505" w:type="dxa"/>
        </w:tcPr>
        <w:p w:rsidR="007838E3" w:rsidRPr="00143EC0" w:rsidRDefault="007838E3" w:rsidP="00F422D3">
          <w:pPr>
            <w:pStyle w:val="Zpat0"/>
            <w:rPr>
              <w:b/>
            </w:rPr>
          </w:pPr>
          <w:r>
            <w:rPr>
              <w:b/>
            </w:rPr>
            <w:t>PŘÍLOHA č. 8</w:t>
          </w:r>
        </w:p>
        <w:p w:rsidR="007838E3" w:rsidRDefault="007838E3" w:rsidP="00F95FBD">
          <w:pPr>
            <w:pStyle w:val="Zpat0"/>
          </w:pPr>
          <w:r>
            <w:t>SMLOUVA O DÍLO - Zhotovení stavby</w:t>
          </w:r>
        </w:p>
      </w:tc>
    </w:tr>
  </w:tbl>
  <w:p w:rsidR="007838E3" w:rsidRPr="00B8518B" w:rsidRDefault="007838E3"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38E3" w:rsidTr="00EB46E5">
      <w:tc>
        <w:tcPr>
          <w:tcW w:w="1361" w:type="dxa"/>
          <w:tcMar>
            <w:left w:w="0" w:type="dxa"/>
            <w:right w:w="0" w:type="dxa"/>
          </w:tcMar>
          <w:vAlign w:val="bottom"/>
        </w:tcPr>
        <w:p w:rsidR="007838E3" w:rsidRPr="00B8518B" w:rsidRDefault="007838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40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40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838E3" w:rsidRDefault="007838E3" w:rsidP="00B8518B">
          <w:pPr>
            <w:pStyle w:val="Zpat"/>
          </w:pPr>
        </w:p>
      </w:tc>
      <w:tc>
        <w:tcPr>
          <w:tcW w:w="425" w:type="dxa"/>
          <w:shd w:val="clear" w:color="auto" w:fill="auto"/>
          <w:tcMar>
            <w:left w:w="0" w:type="dxa"/>
            <w:right w:w="0" w:type="dxa"/>
          </w:tcMar>
        </w:tcPr>
        <w:p w:rsidR="007838E3" w:rsidRDefault="007838E3" w:rsidP="00B8518B">
          <w:pPr>
            <w:pStyle w:val="Zpat"/>
          </w:pPr>
        </w:p>
      </w:tc>
      <w:tc>
        <w:tcPr>
          <w:tcW w:w="8505" w:type="dxa"/>
        </w:tcPr>
        <w:p w:rsidR="007838E3" w:rsidRPr="00143EC0" w:rsidRDefault="007838E3" w:rsidP="00F422D3">
          <w:pPr>
            <w:pStyle w:val="Zpat0"/>
            <w:rPr>
              <w:b/>
            </w:rPr>
          </w:pPr>
          <w:r>
            <w:rPr>
              <w:b/>
            </w:rPr>
            <w:t>PŘÍLOHA č. 9</w:t>
          </w:r>
        </w:p>
        <w:p w:rsidR="007838E3" w:rsidRDefault="007838E3" w:rsidP="00F95FBD">
          <w:pPr>
            <w:pStyle w:val="Zpat0"/>
          </w:pPr>
          <w:r>
            <w:t>SMLOUVA O DÍLO - Zhotovení stavby</w:t>
          </w:r>
        </w:p>
      </w:tc>
    </w:tr>
  </w:tbl>
  <w:p w:rsidR="007838E3" w:rsidRPr="00B8518B" w:rsidRDefault="007838E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8E3" w:rsidRPr="00B8518B" w:rsidRDefault="007838E3" w:rsidP="00460660">
    <w:pPr>
      <w:pStyle w:val="Zpat"/>
      <w:rPr>
        <w:sz w:val="2"/>
        <w:szCs w:val="2"/>
      </w:rPr>
    </w:pPr>
  </w:p>
  <w:p w:rsidR="007838E3" w:rsidRPr="00460660" w:rsidRDefault="007838E3">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38E3" w:rsidTr="00EB46E5">
      <w:tc>
        <w:tcPr>
          <w:tcW w:w="1361" w:type="dxa"/>
          <w:tcMar>
            <w:left w:w="0" w:type="dxa"/>
            <w:right w:w="0" w:type="dxa"/>
          </w:tcMar>
          <w:vAlign w:val="bottom"/>
        </w:tcPr>
        <w:p w:rsidR="007838E3" w:rsidRPr="00B8518B" w:rsidRDefault="007838E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8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78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838E3" w:rsidRDefault="007838E3" w:rsidP="00B8518B">
          <w:pPr>
            <w:pStyle w:val="Zpat"/>
          </w:pPr>
        </w:p>
      </w:tc>
      <w:tc>
        <w:tcPr>
          <w:tcW w:w="425" w:type="dxa"/>
          <w:shd w:val="clear" w:color="auto" w:fill="auto"/>
          <w:tcMar>
            <w:left w:w="0" w:type="dxa"/>
            <w:right w:w="0" w:type="dxa"/>
          </w:tcMar>
        </w:tcPr>
        <w:p w:rsidR="007838E3" w:rsidRDefault="007838E3" w:rsidP="00B8518B">
          <w:pPr>
            <w:pStyle w:val="Zpat"/>
          </w:pPr>
        </w:p>
      </w:tc>
      <w:tc>
        <w:tcPr>
          <w:tcW w:w="8505" w:type="dxa"/>
        </w:tcPr>
        <w:p w:rsidR="007838E3" w:rsidRPr="00143EC0" w:rsidRDefault="007838E3" w:rsidP="00F422D3">
          <w:pPr>
            <w:pStyle w:val="Zpat0"/>
            <w:rPr>
              <w:b/>
            </w:rPr>
          </w:pPr>
          <w:r w:rsidRPr="00143EC0">
            <w:rPr>
              <w:b/>
            </w:rPr>
            <w:t>PŘÍLOHA č. 1</w:t>
          </w:r>
        </w:p>
        <w:p w:rsidR="007838E3" w:rsidRDefault="007838E3" w:rsidP="00F95FBD">
          <w:pPr>
            <w:pStyle w:val="Zpat0"/>
          </w:pPr>
          <w:r>
            <w:t>SMLOUVA O DÍLO - Zhotovení stavby</w:t>
          </w:r>
        </w:p>
      </w:tc>
    </w:tr>
  </w:tbl>
  <w:p w:rsidR="007838E3" w:rsidRPr="00B8518B" w:rsidRDefault="007838E3"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38E3" w:rsidTr="00EB46E5">
      <w:tc>
        <w:tcPr>
          <w:tcW w:w="1361" w:type="dxa"/>
          <w:tcMar>
            <w:left w:w="0" w:type="dxa"/>
            <w:right w:w="0" w:type="dxa"/>
          </w:tcMar>
          <w:vAlign w:val="bottom"/>
        </w:tcPr>
        <w:p w:rsidR="007838E3" w:rsidRPr="00B8518B" w:rsidRDefault="007838E3"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8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78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838E3" w:rsidRDefault="007838E3" w:rsidP="000708ED">
          <w:pPr>
            <w:pStyle w:val="Zpat"/>
          </w:pPr>
        </w:p>
      </w:tc>
      <w:tc>
        <w:tcPr>
          <w:tcW w:w="425" w:type="dxa"/>
          <w:shd w:val="clear" w:color="auto" w:fill="auto"/>
          <w:tcMar>
            <w:left w:w="0" w:type="dxa"/>
            <w:right w:w="0" w:type="dxa"/>
          </w:tcMar>
        </w:tcPr>
        <w:p w:rsidR="007838E3" w:rsidRDefault="007838E3" w:rsidP="00B8518B">
          <w:pPr>
            <w:pStyle w:val="Zpat"/>
          </w:pPr>
        </w:p>
      </w:tc>
      <w:tc>
        <w:tcPr>
          <w:tcW w:w="8505" w:type="dxa"/>
        </w:tcPr>
        <w:p w:rsidR="007838E3" w:rsidRPr="00143EC0" w:rsidRDefault="007838E3" w:rsidP="00F422D3">
          <w:pPr>
            <w:pStyle w:val="Zpat0"/>
            <w:rPr>
              <w:b/>
            </w:rPr>
          </w:pPr>
          <w:r>
            <w:rPr>
              <w:b/>
            </w:rPr>
            <w:t>PŘÍLOHA č. 2</w:t>
          </w:r>
        </w:p>
        <w:p w:rsidR="007838E3" w:rsidRDefault="007838E3" w:rsidP="00F95FBD">
          <w:pPr>
            <w:pStyle w:val="Zpat0"/>
          </w:pPr>
          <w:r>
            <w:t>SMLOUVA O DÍLO - Zhotovení stavby</w:t>
          </w:r>
        </w:p>
      </w:tc>
    </w:tr>
  </w:tbl>
  <w:p w:rsidR="007838E3" w:rsidRPr="00B8518B" w:rsidRDefault="007838E3"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27B8D" w:rsidTr="00EB46E5">
      <w:tc>
        <w:tcPr>
          <w:tcW w:w="1361" w:type="dxa"/>
          <w:tcMar>
            <w:left w:w="0" w:type="dxa"/>
            <w:right w:w="0" w:type="dxa"/>
          </w:tcMar>
          <w:vAlign w:val="bottom"/>
        </w:tcPr>
        <w:p w:rsidR="00727B8D" w:rsidRPr="00B8518B" w:rsidRDefault="00727B8D"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8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789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27B8D" w:rsidRDefault="00727B8D" w:rsidP="000708ED">
          <w:pPr>
            <w:pStyle w:val="Zpat"/>
          </w:pPr>
        </w:p>
      </w:tc>
      <w:tc>
        <w:tcPr>
          <w:tcW w:w="425" w:type="dxa"/>
          <w:shd w:val="clear" w:color="auto" w:fill="auto"/>
          <w:tcMar>
            <w:left w:w="0" w:type="dxa"/>
            <w:right w:w="0" w:type="dxa"/>
          </w:tcMar>
        </w:tcPr>
        <w:p w:rsidR="00727B8D" w:rsidRDefault="00727B8D" w:rsidP="00B8518B">
          <w:pPr>
            <w:pStyle w:val="Zpat"/>
          </w:pPr>
        </w:p>
      </w:tc>
      <w:tc>
        <w:tcPr>
          <w:tcW w:w="8505" w:type="dxa"/>
        </w:tcPr>
        <w:p w:rsidR="00727B8D" w:rsidRPr="00143EC0" w:rsidRDefault="00727B8D" w:rsidP="00F422D3">
          <w:pPr>
            <w:pStyle w:val="Zpat0"/>
            <w:rPr>
              <w:b/>
            </w:rPr>
          </w:pPr>
          <w:r>
            <w:rPr>
              <w:b/>
            </w:rPr>
            <w:t>PŘÍLOHA č. 3</w:t>
          </w:r>
        </w:p>
        <w:p w:rsidR="00727B8D" w:rsidRDefault="00727B8D" w:rsidP="00F95FBD">
          <w:pPr>
            <w:pStyle w:val="Zpat0"/>
          </w:pPr>
          <w:r>
            <w:t>SMLOUVA O DÍLO - Zhotovení stavby</w:t>
          </w:r>
        </w:p>
      </w:tc>
    </w:tr>
  </w:tbl>
  <w:p w:rsidR="00727B8D" w:rsidRPr="00B8518B" w:rsidRDefault="00727B8D"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38E3" w:rsidTr="00EB46E5">
      <w:tc>
        <w:tcPr>
          <w:tcW w:w="1361" w:type="dxa"/>
          <w:tcMar>
            <w:left w:w="0" w:type="dxa"/>
            <w:right w:w="0" w:type="dxa"/>
          </w:tcMar>
          <w:vAlign w:val="bottom"/>
        </w:tcPr>
        <w:p w:rsidR="007838E3" w:rsidRPr="00B8518B" w:rsidRDefault="007838E3"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89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789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838E3" w:rsidRDefault="007838E3" w:rsidP="000708ED">
          <w:pPr>
            <w:pStyle w:val="Zpat"/>
          </w:pPr>
        </w:p>
      </w:tc>
      <w:tc>
        <w:tcPr>
          <w:tcW w:w="425" w:type="dxa"/>
          <w:shd w:val="clear" w:color="auto" w:fill="auto"/>
          <w:tcMar>
            <w:left w:w="0" w:type="dxa"/>
            <w:right w:w="0" w:type="dxa"/>
          </w:tcMar>
        </w:tcPr>
        <w:p w:rsidR="007838E3" w:rsidRDefault="007838E3" w:rsidP="00B8518B">
          <w:pPr>
            <w:pStyle w:val="Zpat"/>
          </w:pPr>
        </w:p>
      </w:tc>
      <w:tc>
        <w:tcPr>
          <w:tcW w:w="8505" w:type="dxa"/>
        </w:tcPr>
        <w:p w:rsidR="007838E3" w:rsidRPr="00143EC0" w:rsidRDefault="007838E3" w:rsidP="00F422D3">
          <w:pPr>
            <w:pStyle w:val="Zpat0"/>
            <w:rPr>
              <w:b/>
            </w:rPr>
          </w:pPr>
          <w:r>
            <w:rPr>
              <w:b/>
            </w:rPr>
            <w:t>PŘÍLOHA č. 4</w:t>
          </w:r>
        </w:p>
        <w:p w:rsidR="007838E3" w:rsidRDefault="007838E3" w:rsidP="00F95FBD">
          <w:pPr>
            <w:pStyle w:val="Zpat0"/>
          </w:pPr>
          <w:r>
            <w:t>SMLOUVA O DÍLO - Zhotovení stavby</w:t>
          </w:r>
        </w:p>
      </w:tc>
    </w:tr>
  </w:tbl>
  <w:p w:rsidR="007838E3" w:rsidRPr="00B8518B" w:rsidRDefault="007838E3"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38E3" w:rsidTr="00EB46E5">
      <w:tc>
        <w:tcPr>
          <w:tcW w:w="1361" w:type="dxa"/>
          <w:tcMar>
            <w:left w:w="0" w:type="dxa"/>
            <w:right w:w="0" w:type="dxa"/>
          </w:tcMar>
          <w:vAlign w:val="bottom"/>
        </w:tcPr>
        <w:p w:rsidR="007838E3" w:rsidRPr="00B8518B" w:rsidRDefault="007838E3"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40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40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838E3" w:rsidRDefault="007838E3" w:rsidP="000708ED">
          <w:pPr>
            <w:pStyle w:val="Zpat"/>
          </w:pPr>
        </w:p>
      </w:tc>
      <w:tc>
        <w:tcPr>
          <w:tcW w:w="425" w:type="dxa"/>
          <w:shd w:val="clear" w:color="auto" w:fill="auto"/>
          <w:tcMar>
            <w:left w:w="0" w:type="dxa"/>
            <w:right w:w="0" w:type="dxa"/>
          </w:tcMar>
        </w:tcPr>
        <w:p w:rsidR="007838E3" w:rsidRDefault="007838E3" w:rsidP="00B8518B">
          <w:pPr>
            <w:pStyle w:val="Zpat"/>
          </w:pPr>
        </w:p>
      </w:tc>
      <w:tc>
        <w:tcPr>
          <w:tcW w:w="8505" w:type="dxa"/>
        </w:tcPr>
        <w:p w:rsidR="007838E3" w:rsidRPr="00143EC0" w:rsidRDefault="007838E3" w:rsidP="00F422D3">
          <w:pPr>
            <w:pStyle w:val="Zpat0"/>
            <w:rPr>
              <w:b/>
            </w:rPr>
          </w:pPr>
          <w:r>
            <w:rPr>
              <w:b/>
            </w:rPr>
            <w:t>PŘÍLOHA č. 5</w:t>
          </w:r>
        </w:p>
        <w:p w:rsidR="007838E3" w:rsidRDefault="007838E3" w:rsidP="00F95FBD">
          <w:pPr>
            <w:pStyle w:val="Zpat0"/>
          </w:pPr>
          <w:r>
            <w:t>SMLOUVA O DÍLO - Zhotovení stavby</w:t>
          </w:r>
        </w:p>
      </w:tc>
    </w:tr>
  </w:tbl>
  <w:p w:rsidR="007838E3" w:rsidRPr="00B8518B" w:rsidRDefault="007838E3"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38E3" w:rsidTr="00EB46E5">
      <w:tc>
        <w:tcPr>
          <w:tcW w:w="1361" w:type="dxa"/>
          <w:tcMar>
            <w:left w:w="0" w:type="dxa"/>
            <w:right w:w="0" w:type="dxa"/>
          </w:tcMar>
          <w:vAlign w:val="bottom"/>
        </w:tcPr>
        <w:p w:rsidR="007838E3" w:rsidRPr="00B8518B" w:rsidRDefault="007838E3"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403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403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838E3" w:rsidRDefault="007838E3" w:rsidP="000708ED">
          <w:pPr>
            <w:pStyle w:val="Zpat"/>
          </w:pPr>
        </w:p>
      </w:tc>
      <w:tc>
        <w:tcPr>
          <w:tcW w:w="425" w:type="dxa"/>
          <w:shd w:val="clear" w:color="auto" w:fill="auto"/>
          <w:tcMar>
            <w:left w:w="0" w:type="dxa"/>
            <w:right w:w="0" w:type="dxa"/>
          </w:tcMar>
        </w:tcPr>
        <w:p w:rsidR="007838E3" w:rsidRDefault="007838E3" w:rsidP="00B8518B">
          <w:pPr>
            <w:pStyle w:val="Zpat"/>
          </w:pPr>
        </w:p>
      </w:tc>
      <w:tc>
        <w:tcPr>
          <w:tcW w:w="8505" w:type="dxa"/>
        </w:tcPr>
        <w:p w:rsidR="007838E3" w:rsidRPr="00143EC0" w:rsidRDefault="007838E3" w:rsidP="00F422D3">
          <w:pPr>
            <w:pStyle w:val="Zpat0"/>
            <w:rPr>
              <w:b/>
            </w:rPr>
          </w:pPr>
          <w:r>
            <w:rPr>
              <w:b/>
            </w:rPr>
            <w:t>PŘÍLOHA č. 6</w:t>
          </w:r>
        </w:p>
        <w:p w:rsidR="007838E3" w:rsidRDefault="007838E3" w:rsidP="00F95FBD">
          <w:pPr>
            <w:pStyle w:val="Zpat0"/>
          </w:pPr>
          <w:r>
            <w:t>SMLOUVA O DÍLO - Zhotovení stavby</w:t>
          </w:r>
        </w:p>
      </w:tc>
    </w:tr>
  </w:tbl>
  <w:p w:rsidR="007838E3" w:rsidRPr="00B8518B" w:rsidRDefault="007838E3"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838E3" w:rsidTr="00EB46E5">
      <w:tc>
        <w:tcPr>
          <w:tcW w:w="1361" w:type="dxa"/>
          <w:tcMar>
            <w:left w:w="0" w:type="dxa"/>
            <w:right w:w="0" w:type="dxa"/>
          </w:tcMar>
          <w:vAlign w:val="bottom"/>
        </w:tcPr>
        <w:p w:rsidR="007838E3" w:rsidRPr="00B8518B" w:rsidRDefault="007838E3"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403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403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838E3" w:rsidRDefault="007838E3" w:rsidP="000708ED">
          <w:pPr>
            <w:pStyle w:val="Zpat"/>
          </w:pPr>
        </w:p>
      </w:tc>
      <w:tc>
        <w:tcPr>
          <w:tcW w:w="425" w:type="dxa"/>
          <w:shd w:val="clear" w:color="auto" w:fill="auto"/>
          <w:tcMar>
            <w:left w:w="0" w:type="dxa"/>
            <w:right w:w="0" w:type="dxa"/>
          </w:tcMar>
        </w:tcPr>
        <w:p w:rsidR="007838E3" w:rsidRDefault="007838E3" w:rsidP="00B8518B">
          <w:pPr>
            <w:pStyle w:val="Zpat"/>
          </w:pPr>
        </w:p>
      </w:tc>
      <w:tc>
        <w:tcPr>
          <w:tcW w:w="8505" w:type="dxa"/>
        </w:tcPr>
        <w:p w:rsidR="007838E3" w:rsidRPr="00143EC0" w:rsidRDefault="007838E3" w:rsidP="00F422D3">
          <w:pPr>
            <w:pStyle w:val="Zpat0"/>
            <w:rPr>
              <w:b/>
            </w:rPr>
          </w:pPr>
          <w:r>
            <w:rPr>
              <w:b/>
            </w:rPr>
            <w:t>PŘÍLOHA č. 7</w:t>
          </w:r>
        </w:p>
        <w:p w:rsidR="007838E3" w:rsidRDefault="007838E3" w:rsidP="00F95FBD">
          <w:pPr>
            <w:pStyle w:val="Zpat0"/>
          </w:pPr>
          <w:r>
            <w:t>SMLOUVA O DÍLO - Zhotovení stavby</w:t>
          </w:r>
        </w:p>
      </w:tc>
    </w:tr>
  </w:tbl>
  <w:p w:rsidR="007838E3" w:rsidRPr="00B8518B" w:rsidRDefault="007838E3"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C4D" w:rsidRDefault="00064C4D" w:rsidP="00962258">
      <w:pPr>
        <w:spacing w:after="0" w:line="240" w:lineRule="auto"/>
      </w:pPr>
      <w:r>
        <w:separator/>
      </w:r>
    </w:p>
  </w:footnote>
  <w:footnote w:type="continuationSeparator" w:id="0">
    <w:p w:rsidR="00064C4D" w:rsidRDefault="00064C4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38E3" w:rsidTr="00C02D0A">
      <w:trPr>
        <w:trHeight w:hRule="exact" w:val="454"/>
      </w:trPr>
      <w:tc>
        <w:tcPr>
          <w:tcW w:w="1361" w:type="dxa"/>
          <w:tcMar>
            <w:top w:w="57" w:type="dxa"/>
            <w:left w:w="0" w:type="dxa"/>
            <w:right w:w="0" w:type="dxa"/>
          </w:tcMar>
        </w:tcPr>
        <w:p w:rsidR="007838E3" w:rsidRPr="00B8518B" w:rsidRDefault="007838E3" w:rsidP="00523EA7">
          <w:pPr>
            <w:pStyle w:val="Zpat"/>
            <w:rPr>
              <w:rStyle w:val="slostrnky"/>
            </w:rPr>
          </w:pPr>
        </w:p>
      </w:tc>
      <w:tc>
        <w:tcPr>
          <w:tcW w:w="3458" w:type="dxa"/>
          <w:shd w:val="clear" w:color="auto" w:fill="auto"/>
          <w:tcMar>
            <w:top w:w="57" w:type="dxa"/>
            <w:left w:w="0" w:type="dxa"/>
            <w:right w:w="0" w:type="dxa"/>
          </w:tcMar>
        </w:tcPr>
        <w:p w:rsidR="007838E3" w:rsidRDefault="007838E3" w:rsidP="00523EA7">
          <w:pPr>
            <w:pStyle w:val="Zpat"/>
          </w:pPr>
        </w:p>
      </w:tc>
      <w:tc>
        <w:tcPr>
          <w:tcW w:w="5698" w:type="dxa"/>
          <w:shd w:val="clear" w:color="auto" w:fill="auto"/>
          <w:tcMar>
            <w:top w:w="57" w:type="dxa"/>
            <w:left w:w="0" w:type="dxa"/>
            <w:right w:w="0" w:type="dxa"/>
          </w:tcMar>
        </w:tcPr>
        <w:p w:rsidR="007838E3" w:rsidRPr="00D6163D" w:rsidRDefault="007838E3" w:rsidP="00D6163D">
          <w:pPr>
            <w:pStyle w:val="Druhdokumentu"/>
          </w:pPr>
        </w:p>
      </w:tc>
    </w:tr>
  </w:tbl>
  <w:p w:rsidR="007838E3" w:rsidRPr="00D6163D" w:rsidRDefault="007838E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838E3" w:rsidTr="00B22106">
      <w:trPr>
        <w:trHeight w:hRule="exact" w:val="936"/>
      </w:trPr>
      <w:tc>
        <w:tcPr>
          <w:tcW w:w="1361" w:type="dxa"/>
          <w:tcMar>
            <w:left w:w="0" w:type="dxa"/>
            <w:right w:w="0" w:type="dxa"/>
          </w:tcMar>
        </w:tcPr>
        <w:p w:rsidR="007838E3" w:rsidRPr="00B8518B" w:rsidRDefault="007838E3" w:rsidP="00FC6389">
          <w:pPr>
            <w:pStyle w:val="Zpat"/>
            <w:rPr>
              <w:rStyle w:val="slostrnky"/>
            </w:rPr>
          </w:pPr>
        </w:p>
      </w:tc>
      <w:tc>
        <w:tcPr>
          <w:tcW w:w="3458" w:type="dxa"/>
          <w:shd w:val="clear" w:color="auto" w:fill="auto"/>
          <w:tcMar>
            <w:left w:w="0" w:type="dxa"/>
            <w:right w:w="0" w:type="dxa"/>
          </w:tcMar>
        </w:tcPr>
        <w:p w:rsidR="007838E3" w:rsidRDefault="007838E3" w:rsidP="00FC6389">
          <w:pPr>
            <w:pStyle w:val="Zpat"/>
          </w:pPr>
        </w:p>
      </w:tc>
      <w:tc>
        <w:tcPr>
          <w:tcW w:w="5756" w:type="dxa"/>
          <w:shd w:val="clear" w:color="auto" w:fill="auto"/>
          <w:tcMar>
            <w:left w:w="0" w:type="dxa"/>
            <w:right w:w="0" w:type="dxa"/>
          </w:tcMar>
        </w:tcPr>
        <w:p w:rsidR="007838E3" w:rsidRPr="00D6163D" w:rsidRDefault="007838E3" w:rsidP="00FC6389">
          <w:pPr>
            <w:pStyle w:val="Druhdokumentu"/>
          </w:pPr>
        </w:p>
      </w:tc>
    </w:tr>
    <w:tr w:rsidR="007838E3" w:rsidTr="00B22106">
      <w:trPr>
        <w:trHeight w:hRule="exact" w:val="936"/>
      </w:trPr>
      <w:tc>
        <w:tcPr>
          <w:tcW w:w="1361" w:type="dxa"/>
          <w:tcMar>
            <w:left w:w="0" w:type="dxa"/>
            <w:right w:w="0" w:type="dxa"/>
          </w:tcMar>
        </w:tcPr>
        <w:p w:rsidR="007838E3" w:rsidRPr="00B8518B" w:rsidRDefault="007838E3" w:rsidP="00FC6389">
          <w:pPr>
            <w:pStyle w:val="Zpat"/>
            <w:rPr>
              <w:rStyle w:val="slostrnky"/>
            </w:rPr>
          </w:pPr>
        </w:p>
      </w:tc>
      <w:tc>
        <w:tcPr>
          <w:tcW w:w="3458" w:type="dxa"/>
          <w:shd w:val="clear" w:color="auto" w:fill="auto"/>
          <w:tcMar>
            <w:left w:w="0" w:type="dxa"/>
            <w:right w:w="0" w:type="dxa"/>
          </w:tcMar>
        </w:tcPr>
        <w:p w:rsidR="007838E3" w:rsidRDefault="007838E3" w:rsidP="00FC6389">
          <w:pPr>
            <w:pStyle w:val="Zpat"/>
          </w:pPr>
        </w:p>
      </w:tc>
      <w:tc>
        <w:tcPr>
          <w:tcW w:w="5756" w:type="dxa"/>
          <w:shd w:val="clear" w:color="auto" w:fill="auto"/>
          <w:tcMar>
            <w:left w:w="0" w:type="dxa"/>
            <w:right w:w="0" w:type="dxa"/>
          </w:tcMar>
        </w:tcPr>
        <w:p w:rsidR="007838E3" w:rsidRPr="00D6163D" w:rsidRDefault="007838E3" w:rsidP="00FC6389">
          <w:pPr>
            <w:pStyle w:val="Druhdokumentu"/>
          </w:pPr>
        </w:p>
      </w:tc>
    </w:tr>
  </w:tbl>
  <w:p w:rsidR="007838E3" w:rsidRPr="00D6163D" w:rsidRDefault="007838E3"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5825933" wp14:editId="14A4D22C">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7838E3" w:rsidRPr="00460660" w:rsidRDefault="007838E3">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38E3" w:rsidTr="00C02D0A">
      <w:trPr>
        <w:trHeight w:hRule="exact" w:val="454"/>
      </w:trPr>
      <w:tc>
        <w:tcPr>
          <w:tcW w:w="1361" w:type="dxa"/>
          <w:tcMar>
            <w:top w:w="57" w:type="dxa"/>
            <w:left w:w="0" w:type="dxa"/>
            <w:right w:w="0" w:type="dxa"/>
          </w:tcMar>
        </w:tcPr>
        <w:p w:rsidR="007838E3" w:rsidRPr="00B8518B" w:rsidRDefault="007838E3" w:rsidP="00523EA7">
          <w:pPr>
            <w:pStyle w:val="Zpat"/>
            <w:rPr>
              <w:rStyle w:val="slostrnky"/>
            </w:rPr>
          </w:pPr>
        </w:p>
      </w:tc>
      <w:tc>
        <w:tcPr>
          <w:tcW w:w="3458" w:type="dxa"/>
          <w:shd w:val="clear" w:color="auto" w:fill="auto"/>
          <w:tcMar>
            <w:top w:w="57" w:type="dxa"/>
            <w:left w:w="0" w:type="dxa"/>
            <w:right w:w="0" w:type="dxa"/>
          </w:tcMar>
        </w:tcPr>
        <w:p w:rsidR="007838E3" w:rsidRDefault="007838E3" w:rsidP="00523EA7">
          <w:pPr>
            <w:pStyle w:val="Zpat"/>
          </w:pPr>
        </w:p>
      </w:tc>
      <w:tc>
        <w:tcPr>
          <w:tcW w:w="5698" w:type="dxa"/>
          <w:shd w:val="clear" w:color="auto" w:fill="auto"/>
          <w:tcMar>
            <w:top w:w="57" w:type="dxa"/>
            <w:left w:w="0" w:type="dxa"/>
            <w:right w:w="0" w:type="dxa"/>
          </w:tcMar>
        </w:tcPr>
        <w:p w:rsidR="007838E3" w:rsidRPr="00D6163D" w:rsidRDefault="007838E3" w:rsidP="00D6163D">
          <w:pPr>
            <w:pStyle w:val="Druhdokumentu"/>
          </w:pPr>
        </w:p>
      </w:tc>
    </w:tr>
  </w:tbl>
  <w:p w:rsidR="007838E3" w:rsidRPr="00D6163D" w:rsidRDefault="007838E3">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38E3" w:rsidTr="00C02D0A">
      <w:trPr>
        <w:trHeight w:hRule="exact" w:val="454"/>
      </w:trPr>
      <w:tc>
        <w:tcPr>
          <w:tcW w:w="1361" w:type="dxa"/>
          <w:tcMar>
            <w:top w:w="57" w:type="dxa"/>
            <w:left w:w="0" w:type="dxa"/>
            <w:right w:w="0" w:type="dxa"/>
          </w:tcMar>
        </w:tcPr>
        <w:p w:rsidR="007838E3" w:rsidRPr="00B8518B" w:rsidRDefault="007838E3" w:rsidP="00523EA7">
          <w:pPr>
            <w:pStyle w:val="Zpat"/>
            <w:rPr>
              <w:rStyle w:val="slostrnky"/>
            </w:rPr>
          </w:pPr>
        </w:p>
      </w:tc>
      <w:tc>
        <w:tcPr>
          <w:tcW w:w="3458" w:type="dxa"/>
          <w:shd w:val="clear" w:color="auto" w:fill="auto"/>
          <w:tcMar>
            <w:top w:w="57" w:type="dxa"/>
            <w:left w:w="0" w:type="dxa"/>
            <w:right w:w="0" w:type="dxa"/>
          </w:tcMar>
        </w:tcPr>
        <w:p w:rsidR="007838E3" w:rsidRDefault="007838E3" w:rsidP="00523EA7">
          <w:pPr>
            <w:pStyle w:val="Zpat"/>
          </w:pPr>
        </w:p>
      </w:tc>
      <w:tc>
        <w:tcPr>
          <w:tcW w:w="5698" w:type="dxa"/>
          <w:shd w:val="clear" w:color="auto" w:fill="auto"/>
          <w:tcMar>
            <w:top w:w="57" w:type="dxa"/>
            <w:left w:w="0" w:type="dxa"/>
            <w:right w:w="0" w:type="dxa"/>
          </w:tcMar>
        </w:tcPr>
        <w:p w:rsidR="007838E3" w:rsidRPr="00D6163D" w:rsidRDefault="007838E3" w:rsidP="00D6163D">
          <w:pPr>
            <w:pStyle w:val="Druhdokumentu"/>
          </w:pPr>
        </w:p>
      </w:tc>
    </w:tr>
  </w:tbl>
  <w:p w:rsidR="007838E3" w:rsidRPr="00D6163D" w:rsidRDefault="007838E3">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38E3" w:rsidTr="00C02D0A">
      <w:trPr>
        <w:trHeight w:hRule="exact" w:val="454"/>
      </w:trPr>
      <w:tc>
        <w:tcPr>
          <w:tcW w:w="1361" w:type="dxa"/>
          <w:tcMar>
            <w:top w:w="57" w:type="dxa"/>
            <w:left w:w="0" w:type="dxa"/>
            <w:right w:w="0" w:type="dxa"/>
          </w:tcMar>
        </w:tcPr>
        <w:p w:rsidR="007838E3" w:rsidRPr="00B8518B" w:rsidRDefault="007838E3" w:rsidP="00523EA7">
          <w:pPr>
            <w:pStyle w:val="Zpat"/>
            <w:rPr>
              <w:rStyle w:val="slostrnky"/>
            </w:rPr>
          </w:pPr>
        </w:p>
      </w:tc>
      <w:tc>
        <w:tcPr>
          <w:tcW w:w="3458" w:type="dxa"/>
          <w:shd w:val="clear" w:color="auto" w:fill="auto"/>
          <w:tcMar>
            <w:top w:w="57" w:type="dxa"/>
            <w:left w:w="0" w:type="dxa"/>
            <w:right w:w="0" w:type="dxa"/>
          </w:tcMar>
        </w:tcPr>
        <w:p w:rsidR="007838E3" w:rsidRDefault="007838E3" w:rsidP="00523EA7">
          <w:pPr>
            <w:pStyle w:val="Zpat"/>
          </w:pPr>
        </w:p>
      </w:tc>
      <w:tc>
        <w:tcPr>
          <w:tcW w:w="5698" w:type="dxa"/>
          <w:shd w:val="clear" w:color="auto" w:fill="auto"/>
          <w:tcMar>
            <w:top w:w="57" w:type="dxa"/>
            <w:left w:w="0" w:type="dxa"/>
            <w:right w:w="0" w:type="dxa"/>
          </w:tcMar>
        </w:tcPr>
        <w:p w:rsidR="007838E3" w:rsidRPr="00D6163D" w:rsidRDefault="007838E3" w:rsidP="00D6163D">
          <w:pPr>
            <w:pStyle w:val="Druhdokumentu"/>
          </w:pPr>
        </w:p>
      </w:tc>
    </w:tr>
  </w:tbl>
  <w:p w:rsidR="007838E3" w:rsidRPr="00D6163D" w:rsidRDefault="007838E3">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838E3" w:rsidTr="00C02D0A">
      <w:trPr>
        <w:trHeight w:hRule="exact" w:val="454"/>
      </w:trPr>
      <w:tc>
        <w:tcPr>
          <w:tcW w:w="1361" w:type="dxa"/>
          <w:tcMar>
            <w:top w:w="57" w:type="dxa"/>
            <w:left w:w="0" w:type="dxa"/>
            <w:right w:w="0" w:type="dxa"/>
          </w:tcMar>
        </w:tcPr>
        <w:p w:rsidR="007838E3" w:rsidRPr="00B8518B" w:rsidRDefault="007838E3" w:rsidP="00523EA7">
          <w:pPr>
            <w:pStyle w:val="Zpat"/>
            <w:rPr>
              <w:rStyle w:val="slostrnky"/>
            </w:rPr>
          </w:pPr>
        </w:p>
      </w:tc>
      <w:tc>
        <w:tcPr>
          <w:tcW w:w="3458" w:type="dxa"/>
          <w:shd w:val="clear" w:color="auto" w:fill="auto"/>
          <w:tcMar>
            <w:top w:w="57" w:type="dxa"/>
            <w:left w:w="0" w:type="dxa"/>
            <w:right w:w="0" w:type="dxa"/>
          </w:tcMar>
        </w:tcPr>
        <w:p w:rsidR="007838E3" w:rsidRDefault="007838E3" w:rsidP="00523EA7">
          <w:pPr>
            <w:pStyle w:val="Zpat"/>
          </w:pPr>
        </w:p>
      </w:tc>
      <w:tc>
        <w:tcPr>
          <w:tcW w:w="5698" w:type="dxa"/>
          <w:shd w:val="clear" w:color="auto" w:fill="auto"/>
          <w:tcMar>
            <w:top w:w="57" w:type="dxa"/>
            <w:left w:w="0" w:type="dxa"/>
            <w:right w:w="0" w:type="dxa"/>
          </w:tcMar>
        </w:tcPr>
        <w:p w:rsidR="007838E3" w:rsidRPr="00D6163D" w:rsidRDefault="007838E3" w:rsidP="00D6163D">
          <w:pPr>
            <w:pStyle w:val="Druhdokumentu"/>
          </w:pPr>
        </w:p>
      </w:tc>
    </w:tr>
  </w:tbl>
  <w:p w:rsidR="007838E3" w:rsidRPr="00D6163D" w:rsidRDefault="007838E3">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0"/>
  </w:num>
  <w:num w:numId="43">
    <w:abstractNumId w:val="9"/>
  </w:num>
  <w:num w:numId="44">
    <w:abstractNumId w:val="0"/>
  </w:num>
  <w:num w:numId="45">
    <w:abstractNumId w:val="0"/>
  </w:num>
  <w:num w:numId="46">
    <w:abstractNumId w:val="0"/>
  </w:num>
  <w:num w:numId="47">
    <w:abstractNumId w:val="13"/>
  </w:num>
  <w:num w:numId="48">
    <w:abstractNumId w:val="13"/>
  </w:num>
  <w:num w:numId="4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7F0"/>
    <w:rsid w:val="00017F3C"/>
    <w:rsid w:val="00041EC8"/>
    <w:rsid w:val="00056BB3"/>
    <w:rsid w:val="00064C4D"/>
    <w:rsid w:val="0006588D"/>
    <w:rsid w:val="00067A5E"/>
    <w:rsid w:val="000708ED"/>
    <w:rsid w:val="000719BB"/>
    <w:rsid w:val="00072A65"/>
    <w:rsid w:val="00072C1E"/>
    <w:rsid w:val="000B4EB8"/>
    <w:rsid w:val="000C41F2"/>
    <w:rsid w:val="000D22C4"/>
    <w:rsid w:val="000D27D1"/>
    <w:rsid w:val="000E1A7F"/>
    <w:rsid w:val="001030F9"/>
    <w:rsid w:val="00112864"/>
    <w:rsid w:val="00114472"/>
    <w:rsid w:val="00114988"/>
    <w:rsid w:val="00115069"/>
    <w:rsid w:val="001150F2"/>
    <w:rsid w:val="00135ABA"/>
    <w:rsid w:val="00143EC0"/>
    <w:rsid w:val="00150241"/>
    <w:rsid w:val="001656A2"/>
    <w:rsid w:val="00165977"/>
    <w:rsid w:val="00166FCA"/>
    <w:rsid w:val="00170EC5"/>
    <w:rsid w:val="001747C1"/>
    <w:rsid w:val="00177D6B"/>
    <w:rsid w:val="001821EF"/>
    <w:rsid w:val="001913F8"/>
    <w:rsid w:val="00191A70"/>
    <w:rsid w:val="00191F90"/>
    <w:rsid w:val="001A1A4E"/>
    <w:rsid w:val="001B4E74"/>
    <w:rsid w:val="001C645F"/>
    <w:rsid w:val="001E678E"/>
    <w:rsid w:val="001F71AD"/>
    <w:rsid w:val="002038D5"/>
    <w:rsid w:val="002065DB"/>
    <w:rsid w:val="002071BB"/>
    <w:rsid w:val="00207DF5"/>
    <w:rsid w:val="00211BEF"/>
    <w:rsid w:val="00214C3E"/>
    <w:rsid w:val="002329ED"/>
    <w:rsid w:val="00240B81"/>
    <w:rsid w:val="00247D01"/>
    <w:rsid w:val="00261A5B"/>
    <w:rsid w:val="00262E5B"/>
    <w:rsid w:val="00276AFE"/>
    <w:rsid w:val="002A204D"/>
    <w:rsid w:val="002A3B57"/>
    <w:rsid w:val="002A5468"/>
    <w:rsid w:val="002C1451"/>
    <w:rsid w:val="002C31BF"/>
    <w:rsid w:val="002C7A28"/>
    <w:rsid w:val="002D7FD6"/>
    <w:rsid w:val="002E0CD7"/>
    <w:rsid w:val="002E0CFB"/>
    <w:rsid w:val="002E5C7B"/>
    <w:rsid w:val="002F212B"/>
    <w:rsid w:val="002F4333"/>
    <w:rsid w:val="00300F64"/>
    <w:rsid w:val="00322842"/>
    <w:rsid w:val="00327892"/>
    <w:rsid w:val="00327EEF"/>
    <w:rsid w:val="0033239F"/>
    <w:rsid w:val="0034274B"/>
    <w:rsid w:val="0034719F"/>
    <w:rsid w:val="00350A35"/>
    <w:rsid w:val="003571D8"/>
    <w:rsid w:val="00357BC6"/>
    <w:rsid w:val="00361422"/>
    <w:rsid w:val="00361FF5"/>
    <w:rsid w:val="0037545D"/>
    <w:rsid w:val="00381EFC"/>
    <w:rsid w:val="00392910"/>
    <w:rsid w:val="00392EB6"/>
    <w:rsid w:val="003956C6"/>
    <w:rsid w:val="003A197F"/>
    <w:rsid w:val="003B6161"/>
    <w:rsid w:val="003C33F2"/>
    <w:rsid w:val="003D756E"/>
    <w:rsid w:val="003E4032"/>
    <w:rsid w:val="003E420D"/>
    <w:rsid w:val="003E44B1"/>
    <w:rsid w:val="003E4C13"/>
    <w:rsid w:val="003F301F"/>
    <w:rsid w:val="004078F3"/>
    <w:rsid w:val="00427794"/>
    <w:rsid w:val="00450F07"/>
    <w:rsid w:val="00453CD3"/>
    <w:rsid w:val="0046002F"/>
    <w:rsid w:val="00460660"/>
    <w:rsid w:val="00461411"/>
    <w:rsid w:val="00464BA9"/>
    <w:rsid w:val="00480470"/>
    <w:rsid w:val="00483969"/>
    <w:rsid w:val="00485CE8"/>
    <w:rsid w:val="00486107"/>
    <w:rsid w:val="00491827"/>
    <w:rsid w:val="004C4399"/>
    <w:rsid w:val="004C787C"/>
    <w:rsid w:val="004D09FB"/>
    <w:rsid w:val="004E7A1F"/>
    <w:rsid w:val="004F4B9B"/>
    <w:rsid w:val="00502690"/>
    <w:rsid w:val="0050464D"/>
    <w:rsid w:val="0050666E"/>
    <w:rsid w:val="00511AB9"/>
    <w:rsid w:val="00523BB5"/>
    <w:rsid w:val="00523EA7"/>
    <w:rsid w:val="00536C2E"/>
    <w:rsid w:val="005406EB"/>
    <w:rsid w:val="00552E44"/>
    <w:rsid w:val="00553375"/>
    <w:rsid w:val="00555884"/>
    <w:rsid w:val="00570121"/>
    <w:rsid w:val="005736B7"/>
    <w:rsid w:val="00575E5A"/>
    <w:rsid w:val="00580245"/>
    <w:rsid w:val="00583B03"/>
    <w:rsid w:val="00586D70"/>
    <w:rsid w:val="00595DEF"/>
    <w:rsid w:val="005A1F44"/>
    <w:rsid w:val="005A61A0"/>
    <w:rsid w:val="005B7A97"/>
    <w:rsid w:val="005D3C39"/>
    <w:rsid w:val="00601A8C"/>
    <w:rsid w:val="0061068E"/>
    <w:rsid w:val="006115D3"/>
    <w:rsid w:val="0062111E"/>
    <w:rsid w:val="00630EA6"/>
    <w:rsid w:val="0065610E"/>
    <w:rsid w:val="00660AD3"/>
    <w:rsid w:val="006776B6"/>
    <w:rsid w:val="00681874"/>
    <w:rsid w:val="00692B1F"/>
    <w:rsid w:val="00693150"/>
    <w:rsid w:val="006A393D"/>
    <w:rsid w:val="006A5570"/>
    <w:rsid w:val="006A689C"/>
    <w:rsid w:val="006B3D79"/>
    <w:rsid w:val="006B6FE4"/>
    <w:rsid w:val="006C0BB6"/>
    <w:rsid w:val="006C2343"/>
    <w:rsid w:val="006C442A"/>
    <w:rsid w:val="006C490F"/>
    <w:rsid w:val="006D37DE"/>
    <w:rsid w:val="006D3D66"/>
    <w:rsid w:val="006E0578"/>
    <w:rsid w:val="006E314D"/>
    <w:rsid w:val="006E5B19"/>
    <w:rsid w:val="00704209"/>
    <w:rsid w:val="00710723"/>
    <w:rsid w:val="007145F3"/>
    <w:rsid w:val="00715D7B"/>
    <w:rsid w:val="00722426"/>
    <w:rsid w:val="00723ED1"/>
    <w:rsid w:val="00727B8D"/>
    <w:rsid w:val="00733922"/>
    <w:rsid w:val="00740AF5"/>
    <w:rsid w:val="00743525"/>
    <w:rsid w:val="00744076"/>
    <w:rsid w:val="007541A2"/>
    <w:rsid w:val="00755818"/>
    <w:rsid w:val="007616C2"/>
    <w:rsid w:val="0076286B"/>
    <w:rsid w:val="00766846"/>
    <w:rsid w:val="0077673A"/>
    <w:rsid w:val="00780D7E"/>
    <w:rsid w:val="007838E3"/>
    <w:rsid w:val="007846E1"/>
    <w:rsid w:val="007847D6"/>
    <w:rsid w:val="00787B93"/>
    <w:rsid w:val="00797DB8"/>
    <w:rsid w:val="007A5172"/>
    <w:rsid w:val="007A67A0"/>
    <w:rsid w:val="007B0978"/>
    <w:rsid w:val="007B4FF6"/>
    <w:rsid w:val="007B570C"/>
    <w:rsid w:val="007C45BD"/>
    <w:rsid w:val="007E4A6E"/>
    <w:rsid w:val="007F56A7"/>
    <w:rsid w:val="00800851"/>
    <w:rsid w:val="00807DD0"/>
    <w:rsid w:val="00821D01"/>
    <w:rsid w:val="00826B7B"/>
    <w:rsid w:val="00841897"/>
    <w:rsid w:val="00846789"/>
    <w:rsid w:val="00847B09"/>
    <w:rsid w:val="00853C2C"/>
    <w:rsid w:val="00866994"/>
    <w:rsid w:val="0087489C"/>
    <w:rsid w:val="008A3568"/>
    <w:rsid w:val="008C0208"/>
    <w:rsid w:val="008C50F3"/>
    <w:rsid w:val="008C7EFE"/>
    <w:rsid w:val="008D03B9"/>
    <w:rsid w:val="008D30C7"/>
    <w:rsid w:val="008F18D6"/>
    <w:rsid w:val="008F2C9B"/>
    <w:rsid w:val="008F797B"/>
    <w:rsid w:val="00904780"/>
    <w:rsid w:val="0090635B"/>
    <w:rsid w:val="00922385"/>
    <w:rsid w:val="009223DF"/>
    <w:rsid w:val="00936091"/>
    <w:rsid w:val="00940D8A"/>
    <w:rsid w:val="00940F66"/>
    <w:rsid w:val="00956592"/>
    <w:rsid w:val="00962258"/>
    <w:rsid w:val="00963FEB"/>
    <w:rsid w:val="009678B5"/>
    <w:rsid w:val="009678B7"/>
    <w:rsid w:val="00970BA3"/>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33DD"/>
    <w:rsid w:val="00A654B2"/>
    <w:rsid w:val="00A66136"/>
    <w:rsid w:val="00A71189"/>
    <w:rsid w:val="00A7364A"/>
    <w:rsid w:val="00A74DCC"/>
    <w:rsid w:val="00A753ED"/>
    <w:rsid w:val="00A77512"/>
    <w:rsid w:val="00A94C2F"/>
    <w:rsid w:val="00A962C3"/>
    <w:rsid w:val="00AA4CBB"/>
    <w:rsid w:val="00AA65FA"/>
    <w:rsid w:val="00AA7351"/>
    <w:rsid w:val="00AA7AB8"/>
    <w:rsid w:val="00AD056F"/>
    <w:rsid w:val="00AD0C7B"/>
    <w:rsid w:val="00AD5F1A"/>
    <w:rsid w:val="00AD6731"/>
    <w:rsid w:val="00AF2182"/>
    <w:rsid w:val="00B008D5"/>
    <w:rsid w:val="00B02F73"/>
    <w:rsid w:val="00B05B31"/>
    <w:rsid w:val="00B0619F"/>
    <w:rsid w:val="00B13A26"/>
    <w:rsid w:val="00B15D0D"/>
    <w:rsid w:val="00B22106"/>
    <w:rsid w:val="00B42F40"/>
    <w:rsid w:val="00B5431A"/>
    <w:rsid w:val="00B54E4A"/>
    <w:rsid w:val="00B64707"/>
    <w:rsid w:val="00B75EE1"/>
    <w:rsid w:val="00B77481"/>
    <w:rsid w:val="00B8518B"/>
    <w:rsid w:val="00B955DF"/>
    <w:rsid w:val="00B97CC3"/>
    <w:rsid w:val="00BA17AE"/>
    <w:rsid w:val="00BC06C4"/>
    <w:rsid w:val="00BD7E91"/>
    <w:rsid w:val="00BD7F0D"/>
    <w:rsid w:val="00C02D0A"/>
    <w:rsid w:val="00C03A6E"/>
    <w:rsid w:val="00C226C0"/>
    <w:rsid w:val="00C37459"/>
    <w:rsid w:val="00C42FE6"/>
    <w:rsid w:val="00C44F6A"/>
    <w:rsid w:val="00C45470"/>
    <w:rsid w:val="00C6198E"/>
    <w:rsid w:val="00C6271E"/>
    <w:rsid w:val="00C65F2F"/>
    <w:rsid w:val="00C708EA"/>
    <w:rsid w:val="00C72129"/>
    <w:rsid w:val="00C778A5"/>
    <w:rsid w:val="00C95162"/>
    <w:rsid w:val="00CA734E"/>
    <w:rsid w:val="00CB4815"/>
    <w:rsid w:val="00CB4F6D"/>
    <w:rsid w:val="00CB6A37"/>
    <w:rsid w:val="00CB7684"/>
    <w:rsid w:val="00CC7C8F"/>
    <w:rsid w:val="00CD1FC4"/>
    <w:rsid w:val="00D034A0"/>
    <w:rsid w:val="00D21061"/>
    <w:rsid w:val="00D2624B"/>
    <w:rsid w:val="00D32554"/>
    <w:rsid w:val="00D4108E"/>
    <w:rsid w:val="00D4328E"/>
    <w:rsid w:val="00D6163D"/>
    <w:rsid w:val="00D77605"/>
    <w:rsid w:val="00D831A3"/>
    <w:rsid w:val="00D97BE3"/>
    <w:rsid w:val="00DA3711"/>
    <w:rsid w:val="00DD46F3"/>
    <w:rsid w:val="00DE56F2"/>
    <w:rsid w:val="00DF116D"/>
    <w:rsid w:val="00DF52E0"/>
    <w:rsid w:val="00E16FF7"/>
    <w:rsid w:val="00E26D68"/>
    <w:rsid w:val="00E44045"/>
    <w:rsid w:val="00E463D2"/>
    <w:rsid w:val="00E57FBE"/>
    <w:rsid w:val="00E618C4"/>
    <w:rsid w:val="00E65EE7"/>
    <w:rsid w:val="00E70043"/>
    <w:rsid w:val="00E7415D"/>
    <w:rsid w:val="00E77A79"/>
    <w:rsid w:val="00E878EE"/>
    <w:rsid w:val="00E901A3"/>
    <w:rsid w:val="00E9697F"/>
    <w:rsid w:val="00EA548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374B"/>
    <w:rsid w:val="00F54432"/>
    <w:rsid w:val="00F659EB"/>
    <w:rsid w:val="00F762A8"/>
    <w:rsid w:val="00F86BA6"/>
    <w:rsid w:val="00F95FBD"/>
    <w:rsid w:val="00FB2117"/>
    <w:rsid w:val="00FB6342"/>
    <w:rsid w:val="00FC033A"/>
    <w:rsid w:val="00FC6389"/>
    <w:rsid w:val="00FE6AE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70BA3"/>
    <w:pPr>
      <w:spacing w:after="0" w:line="240" w:lineRule="auto"/>
    </w:pPr>
    <w:rPr>
      <w:rFonts w:ascii="Verdana" w:eastAsia="MS Mincho" w:hAnsi="Verdana"/>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70BA3"/>
    <w:pPr>
      <w:spacing w:after="0" w:line="240" w:lineRule="auto"/>
    </w:pPr>
    <w:rPr>
      <w:rFonts w:ascii="Verdana" w:eastAsia="MS Mincho" w:hAnsi="Verdana"/>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518081713">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ld.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BD44D3B-2A48-4F79-80E3-0CBE8832E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19</TotalTime>
  <Pages>29</Pages>
  <Words>4493</Words>
  <Characters>26511</Characters>
  <Application>Microsoft Office Word</Application>
  <DocSecurity>0</DocSecurity>
  <Lines>220</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Matoušková Petra, Ing.</cp:lastModifiedBy>
  <cp:revision>16</cp:revision>
  <cp:lastPrinted>2019-05-15T08:59:00Z</cp:lastPrinted>
  <dcterms:created xsi:type="dcterms:W3CDTF">2019-11-05T06:33:00Z</dcterms:created>
  <dcterms:modified xsi:type="dcterms:W3CDTF">2019-11-05T12:44:00Z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